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广州市工业遗产申请书</w:t>
      </w: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Times New Roman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ins w:id="0" w:author="贺灿明" w:date="2024-08-27T17:06:44Z">
        <w:r>
          <w:rPr>
            <w:rFonts w:hint="eastAsia" w:ascii="Times New Roman" w:hAnsi="黑体" w:eastAsia="黑体"/>
            <w:sz w:val="32"/>
            <w:lang w:eastAsia="zh-CN"/>
          </w:rPr>
          <w:t>工</w:t>
        </w:r>
      </w:ins>
      <w:ins w:id="1" w:author="贺灿明" w:date="2024-08-27T17:06:46Z">
        <w:r>
          <w:rPr>
            <w:rFonts w:hint="eastAsia" w:ascii="Times New Roman" w:hAnsi="黑体" w:eastAsia="黑体"/>
            <w:sz w:val="32"/>
            <w:lang w:val="en-US" w:eastAsia="zh-CN"/>
          </w:rPr>
          <w:t xml:space="preserve"> </w:t>
        </w:r>
      </w:ins>
      <w:ins w:id="2" w:author="贺灿明" w:date="2024-08-27T17:06:44Z">
        <w:r>
          <w:rPr>
            <w:rFonts w:hint="eastAsia" w:ascii="Times New Roman" w:hAnsi="黑体" w:eastAsia="黑体"/>
            <w:sz w:val="32"/>
            <w:lang w:eastAsia="zh-CN"/>
          </w:rPr>
          <w:t>业</w:t>
        </w:r>
      </w:ins>
      <w:ins w:id="3" w:author="贺灿明" w:date="2024-08-27T17:06:47Z">
        <w:r>
          <w:rPr>
            <w:rFonts w:hint="eastAsia" w:ascii="Times New Roman" w:hAnsi="黑体" w:eastAsia="黑体"/>
            <w:sz w:val="32"/>
            <w:lang w:val="en-US" w:eastAsia="zh-CN"/>
          </w:rPr>
          <w:t xml:space="preserve"> </w:t>
        </w:r>
      </w:ins>
      <w:r>
        <w:rPr>
          <w:rFonts w:hint="eastAsia" w:ascii="Times New Roman" w:hAnsi="黑体" w:eastAsia="黑体"/>
          <w:sz w:val="32"/>
        </w:rPr>
        <w:t xml:space="preserve">遗  产  </w:t>
      </w:r>
      <w:r>
        <w:rPr>
          <w:rFonts w:ascii="Times New Roman" w:hAnsi="黑体" w:eastAsia="黑体"/>
          <w:sz w:val="32"/>
        </w:rPr>
        <w:t>名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称</w:t>
      </w:r>
      <w:r>
        <w:rPr>
          <w:rFonts w:hint="eastAsia" w:ascii="Times New Roman" w:hAnsi="黑体" w:eastAsia="黑体"/>
          <w:sz w:val="32"/>
        </w:rPr>
        <w:t xml:space="preserve">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</w:rPr>
        <w:t xml:space="preserve">  请  单  位：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  <w:r>
        <w:rPr>
          <w:rFonts w:hint="eastAsia" w:ascii="Times New Roman" w:hAnsi="黑体" w:eastAsia="黑体"/>
          <w:sz w:val="32"/>
        </w:rPr>
        <w:t xml:space="preserve">所  属   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期</w:t>
      </w:r>
      <w:r>
        <w:rPr>
          <w:rFonts w:hint="eastAsia" w:ascii="Times New Roman" w:hAnsi="黑体" w:eastAsia="黑体"/>
          <w:sz w:val="32"/>
        </w:rPr>
        <w:t>：</w:t>
      </w:r>
      <w:r>
        <w:rPr>
          <w:rFonts w:hint="eastAsia" w:ascii="Times New Roman" w:hAnsi="Times New Roman" w:eastAsia="仿宋_GB2312"/>
          <w:b/>
          <w:sz w:val="36"/>
          <w:szCs w:val="36"/>
        </w:rPr>
        <w:t xml:space="preserve">      </w:t>
      </w:r>
      <w:r>
        <w:rPr>
          <w:rFonts w:hint="eastAsia" w:ascii="Times New Roman" w:hAnsi="黑体" w:eastAsia="黑体"/>
          <w:sz w:val="32"/>
          <w:szCs w:val="20"/>
        </w:rPr>
        <w:t xml:space="preserve">    年 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480" w:lineRule="auto"/>
        <w:rPr>
          <w:rFonts w:ascii="Times New Roman" w:hAnsi="黑体" w:eastAsia="黑体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bidi w:val="0"/>
        <w:adjustRightInd/>
        <w:spacing w:line="360" w:lineRule="auto"/>
        <w:jc w:val="center"/>
        <w:rPr>
          <w:rFonts w:ascii="Times New Roman" w:hAnsi="黑体" w:eastAsia="黑体"/>
          <w:sz w:val="40"/>
          <w:szCs w:val="40"/>
        </w:rPr>
        <w:sectPr>
          <w:headerReference r:id="rId3" w:type="default"/>
          <w:footerReference r:id="rId4" w:type="default"/>
          <w:pgSz w:w="11906" w:h="16838"/>
          <w:pgMar w:top="1587" w:right="1474" w:bottom="1587" w:left="1531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黑体" w:eastAsia="黑体"/>
          <w:sz w:val="40"/>
          <w:szCs w:val="40"/>
        </w:rPr>
        <w:t>广州市</w:t>
      </w:r>
      <w:r>
        <w:rPr>
          <w:rFonts w:ascii="Times New Roman" w:hAnsi="黑体" w:eastAsia="黑体"/>
          <w:sz w:val="40"/>
          <w:szCs w:val="40"/>
        </w:rPr>
        <w:t>工业和信息化</w:t>
      </w:r>
      <w:r>
        <w:rPr>
          <w:rFonts w:hint="eastAsia" w:ascii="Times New Roman" w:hAnsi="黑体" w:eastAsia="黑体"/>
          <w:sz w:val="40"/>
          <w:szCs w:val="40"/>
        </w:rPr>
        <w:t>局印</w:t>
      </w:r>
      <w:r>
        <w:rPr>
          <w:rFonts w:ascii="Times New Roman" w:hAnsi="黑体" w:eastAsia="黑体"/>
          <w:sz w:val="40"/>
          <w:szCs w:val="40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</w:rPr>
        <w:t>填 写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ascii="黑体" w:hAnsi="黑体" w:eastAsia="黑体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1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.填写本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应确保所填资料真实准确。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ascii="Times New Roman" w:hAnsi="Times New Roman" w:eastAsia="仿宋_GB2312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需用黑色笔书写或电子方式填写，要求字迹清楚。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ascii="Times New Roman" w:hAnsi="Times New Roman" w:eastAsia="仿宋_GB2312" w:cs="仿宋"/>
          <w:color w:val="000000"/>
          <w:sz w:val="32"/>
          <w:szCs w:val="32"/>
        </w:rPr>
        <w:t>3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.申请</w:t>
      </w:r>
      <w:r>
        <w:rPr>
          <w:rFonts w:hint="eastAsia" w:ascii="仿宋" w:hAnsi="仿宋" w:eastAsia="仿宋_GB2312" w:cs="仿宋"/>
          <w:sz w:val="32"/>
          <w:szCs w:val="32"/>
        </w:rPr>
        <w:t>单位填写</w:t>
      </w:r>
      <w:ins w:id="4" w:author="贺灿明" w:date="2024-08-27T17:07:20Z">
        <w:r>
          <w:rPr>
            <w:rFonts w:hint="eastAsia" w:ascii="仿宋" w:hAnsi="仿宋" w:eastAsia="仿宋_GB2312" w:cs="仿宋"/>
            <w:sz w:val="32"/>
            <w:szCs w:val="32"/>
            <w:lang w:eastAsia="zh-CN"/>
          </w:rPr>
          <w:t>工业</w:t>
        </w:r>
      </w:ins>
      <w:r>
        <w:rPr>
          <w:rFonts w:hint="eastAsia" w:ascii="仿宋" w:hAnsi="仿宋" w:eastAsia="仿宋_GB2312" w:cs="仿宋"/>
          <w:sz w:val="32"/>
          <w:szCs w:val="32"/>
        </w:rPr>
        <w:t>遗产所有权人（多个所有权人共同申报的，应全部填写）。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4</w:t>
      </w:r>
      <w:r>
        <w:rPr>
          <w:rFonts w:hint="eastAsia" w:ascii="仿宋" w:hAnsi="仿宋" w:eastAsia="仿宋_GB2312" w:cs="仿宋"/>
          <w:sz w:val="32"/>
          <w:szCs w:val="32"/>
        </w:rPr>
        <w:t>.申请声明末尾务请申请单位法人代表签名，并加盖单位公章。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5</w:t>
      </w:r>
      <w:r>
        <w:rPr>
          <w:rFonts w:hint="eastAsia" w:ascii="仿宋" w:hAnsi="仿宋" w:eastAsia="仿宋_GB2312" w:cs="仿宋"/>
          <w:sz w:val="32"/>
          <w:szCs w:val="32"/>
        </w:rPr>
        <w:t>.“工业类别”参考《国民经济行业分类代码索引》填写代码，精确到中类（如：水泥、石灰和石膏制造业，则填写</w:t>
      </w:r>
      <w:r>
        <w:rPr>
          <w:rFonts w:hint="eastAsia" w:ascii="Times New Roman" w:hAnsi="Times New Roman" w:eastAsia="仿宋_GB2312" w:cs="仿宋"/>
          <w:sz w:val="32"/>
          <w:szCs w:val="32"/>
        </w:rPr>
        <w:t>C301</w:t>
      </w:r>
      <w:r>
        <w:rPr>
          <w:rFonts w:hint="eastAsia" w:ascii="仿宋" w:hAnsi="仿宋" w:eastAsia="仿宋_GB2312" w:cs="仿宋"/>
          <w:sz w:val="32"/>
          <w:szCs w:val="32"/>
        </w:rPr>
        <w:t>，涉及工业类别较多的，可逐项填写）。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6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.本</w:t>
      </w:r>
      <w:r>
        <w:rPr>
          <w:rFonts w:ascii="仿宋" w:hAnsi="仿宋" w:eastAsia="仿宋_GB2312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所有填报项目页面不足时，可另附页面。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7</w:t>
      </w:r>
      <w:r>
        <w:rPr>
          <w:rFonts w:hint="eastAsia" w:ascii="仿宋" w:hAnsi="仿宋" w:eastAsia="仿宋_GB2312" w:cs="仿宋"/>
          <w:color w:val="000000"/>
          <w:sz w:val="32"/>
          <w:szCs w:val="32"/>
        </w:rPr>
        <w:t>.所填事项中涉及授权、委托、批准、获奖、知识产权及地方政府制定政策、规划等事项，需附相关佐证材料</w:t>
      </w:r>
      <w:r>
        <w:rPr>
          <w:rFonts w:hint="eastAsia" w:ascii="仿宋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" w:hAnsi="仿宋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000000"/>
          <w:sz w:val="44"/>
        </w:rPr>
        <w:t>目     录（例）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center"/>
        <w:textAlignment w:val="center"/>
        <w:rPr>
          <w:rFonts w:ascii="仿宋" w:hAnsi="仿宋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/>
          <w:color w:val="000000"/>
          <w:sz w:val="32"/>
          <w:szCs w:val="20"/>
        </w:rPr>
        <w:t>一、申请声明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…………………………………………………</w:t>
      </w:r>
      <w:ins w:id="5" w:author="贺灿明" w:date="2024-08-27T17:09:26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6" w:author="贺灿明" w:date="2024-08-27T17:09:26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7" w:author="贺灿明" w:date="2024-08-27T17:09:26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3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/>
          <w:color w:val="000000"/>
          <w:sz w:val="32"/>
        </w:rPr>
        <w:t>二、广州市工业遗产申报项目推荐表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</w:t>
      </w:r>
      <w:ins w:id="8" w:author="贺灿明" w:date="2024-08-27T17:09:2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9" w:author="贺灿明" w:date="2024-08-27T17:09:25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10" w:author="贺灿明" w:date="2024-08-27T17:09:2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4</w:delText>
        </w:r>
      </w:del>
    </w:p>
    <w:p>
      <w:pPr>
        <w:keepNext w:val="0"/>
        <w:keepLines w:val="0"/>
        <w:widowControl w:val="0"/>
        <w:suppressLineNumbers w:val="0"/>
        <w:autoSpaceDN w:val="0"/>
        <w:spacing w:before="0" w:beforeAutospacing="0" w:after="0" w:afterAutospacing="0"/>
        <w:ind w:left="0" w:right="0"/>
        <w:jc w:val="left"/>
        <w:textAlignment w:val="center"/>
        <w:rPr>
          <w:ins w:id="12" w:author="朱蔓莉" w:date="2024-08-27T16:14:39Z"/>
          <w:rFonts w:hint="eastAsia" w:ascii="仿宋_GB2312" w:hAnsi="仿宋_GB2312" w:eastAsia="仿宋_GB2312"/>
          <w:color w:val="000000"/>
          <w:sz w:val="32"/>
          <w:rPrChange w:id="13" w:author="朱蔓莉" w:date="2024-08-27T16:14:44Z">
            <w:rPr>
              <w:ins w:id="14" w:author="朱蔓莉" w:date="2024-08-27T16:14:39Z"/>
            </w:rPr>
          </w:rPrChange>
        </w:rPr>
        <w:pPrChange w:id="11" w:author="朱蔓莉" w:date="2024-08-27T16:14:44Z">
          <w:pPr>
            <w:keepNext w:val="0"/>
            <w:keepLines w:val="0"/>
            <w:widowControl w:val="0"/>
            <w:suppressLineNumbers w:val="0"/>
            <w:spacing w:before="0" w:beforeAutospacing="0" w:after="0" w:afterAutospacing="0"/>
            <w:ind w:left="0" w:right="0"/>
            <w:jc w:val="both"/>
          </w:pPr>
        </w:pPrChange>
      </w:pPr>
      <w:r>
        <w:rPr>
          <w:rFonts w:hint="eastAsia" w:ascii="仿宋_GB2312" w:hAnsi="仿宋_GB2312" w:eastAsia="仿宋_GB2312"/>
          <w:color w:val="000000"/>
          <w:sz w:val="32"/>
          <w:szCs w:val="24"/>
          <w:rPrChange w:id="15" w:author="朱蔓莉" w:date="2024-08-27T16:14:44Z">
            <w:rPr>
              <w:rFonts w:hint="eastAsia" w:ascii="仿宋_GB2312" w:hAnsi="仿宋_GB2312" w:eastAsia="仿宋_GB2312"/>
              <w:color w:val="000000"/>
              <w:sz w:val="32"/>
              <w:szCs w:val="20"/>
            </w:rPr>
          </w:rPrChange>
        </w:rPr>
        <w:t>三、</w:t>
      </w:r>
      <w:ins w:id="16" w:author="贺灿明" w:date="2024-08-27T17:07:32Z">
        <w:r>
          <w:rPr>
            <w:rFonts w:hint="eastAsia" w:ascii="仿宋_GB2312" w:hAnsi="仿宋_GB2312" w:eastAsia="仿宋_GB2312"/>
            <w:color w:val="000000"/>
            <w:sz w:val="32"/>
            <w:szCs w:val="24"/>
            <w:lang w:eastAsia="zh-CN"/>
          </w:rPr>
          <w:t>工业</w:t>
        </w:r>
      </w:ins>
      <w:ins w:id="17" w:author="朱蔓莉" w:date="2024-08-27T16:14:39Z">
        <w:r>
          <w:rPr>
            <w:rFonts w:hint="eastAsia" w:ascii="仿宋_GB2312" w:hAnsi="仿宋_GB2312" w:eastAsia="仿宋_GB2312" w:cs="Times New Roman"/>
            <w:b w:val="0"/>
            <w:color w:val="000000"/>
            <w:kern w:val="2"/>
            <w:sz w:val="32"/>
            <w:szCs w:val="24"/>
            <w:lang w:val="en-US" w:eastAsia="zh-CN" w:bidi="ar"/>
            <w:rPrChange w:id="18" w:author="朱蔓莉" w:date="2024-08-27T16:14:44Z">
              <w:rPr>
                <w:rFonts w:hint="eastAsia" w:ascii="黑体" w:hAnsi="宋体" w:eastAsia="宋体" w:cs="黑体"/>
                <w:b w:val="0"/>
                <w:kern w:val="2"/>
                <w:sz w:val="21"/>
                <w:szCs w:val="21"/>
                <w:lang w:val="en-US" w:eastAsia="zh-CN" w:bidi="ar"/>
              </w:rPr>
            </w:rPrChange>
          </w:rPr>
          <w:t>遗产基本情况概</w:t>
        </w:r>
      </w:ins>
      <w:ins w:id="19" w:author="朱蔓莉" w:date="2024-08-27T16:14:39Z">
        <w:del w:id="20" w:author="贺灿明" w:date="2024-08-27T17:07:36Z">
          <w:r>
            <w:rPr>
              <w:rFonts w:hint="eastAsia" w:ascii="仿宋_GB2312" w:hAnsi="仿宋_GB2312" w:eastAsia="仿宋_GB2312" w:cs="Times New Roman"/>
              <w:b w:val="0"/>
              <w:color w:val="000000"/>
              <w:kern w:val="2"/>
              <w:sz w:val="32"/>
              <w:szCs w:val="24"/>
              <w:lang w:val="en-US" w:eastAsia="zh-CN" w:bidi="ar"/>
              <w:rPrChange w:id="21" w:author="朱蔓莉" w:date="2024-08-27T16:14:44Z">
                <w:rPr>
                  <w:rFonts w:hint="eastAsia" w:ascii="黑体" w:hAnsi="宋体" w:eastAsia="宋体" w:cs="黑体"/>
                  <w:b w:val="0"/>
                  <w:kern w:val="2"/>
                  <w:sz w:val="21"/>
                  <w:szCs w:val="21"/>
                  <w:lang w:val="en-US" w:eastAsia="zh-CN" w:bidi="ar"/>
                </w:rPr>
              </w:rPrChange>
            </w:rPr>
            <w:delText>述</w:delText>
          </w:r>
        </w:del>
      </w:ins>
      <w:ins w:id="22" w:author="朱蔓莉" w:date="2024-08-27T16:15:20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ins w:id="23" w:author="朱蔓莉" w:date="2024-08-27T16:15:0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……………</w:t>
        </w:r>
      </w:ins>
      <w:ins w:id="24" w:author="朱蔓莉" w:date="2024-08-27T16:15:05Z">
        <w:del w:id="25" w:author="贺灿明" w:date="2024-08-27T17:07:40Z">
          <w:r>
            <w:rPr>
              <w:rFonts w:hint="eastAsia" w:ascii="仿宋_GB2312" w:hAnsi="仿宋_GB2312" w:eastAsia="仿宋_GB2312" w:cs="仿宋_GB2312"/>
              <w:color w:val="000000"/>
              <w:sz w:val="32"/>
              <w:szCs w:val="20"/>
            </w:rPr>
            <w:delText>…</w:delText>
          </w:r>
        </w:del>
      </w:ins>
      <w:ins w:id="26" w:author="朱蔓莉" w:date="2024-08-27T16:15:0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…………………… </w:t>
        </w:r>
      </w:ins>
      <w:ins w:id="27" w:author="朱蔓莉" w:date="2024-08-27T16:15:25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28" w:author="朱蔓莉" w:date="2024-08-27T16:15:29Z"/>
          <w:rFonts w:hint="default" w:ascii="仿宋_GB2312" w:hAnsi="仿宋_GB2312" w:eastAsia="仿宋_GB2312" w:cs="仿宋_GB2312"/>
          <w:color w:val="000000"/>
          <w:sz w:val="32"/>
          <w:szCs w:val="20"/>
          <w:lang w:val="en-US"/>
        </w:rPr>
      </w:pPr>
      <w:ins w:id="29" w:author="朱蔓莉" w:date="2024-08-27T16:14:19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四</w:t>
        </w:r>
      </w:ins>
      <w:ins w:id="30" w:author="朱蔓莉" w:date="2024-08-27T16:14:20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、</w:t>
        </w:r>
      </w:ins>
      <w:ins w:id="31" w:author="贺灿明" w:date="2024-08-27T17:08:41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遗产项目价值描述</w:t>
      </w:r>
      <w:del w:id="32" w:author="贺灿明" w:date="2024-08-27T17:08:45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33" w:author="贺灿明" w:date="2024-08-27T17:08:47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34" w:author="贺灿明" w:date="2024-08-27T17:08:48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</w:t>
      </w:r>
      <w:ins w:id="35" w:author="贺灿明" w:date="2024-08-27T17:09:14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 </w:t>
      </w:r>
      <w:del w:id="36" w:author="朱蔓莉" w:date="2024-08-27T16:15:29Z">
        <w:r>
          <w:rPr>
            <w:rFonts w:hint="default" w:ascii="仿宋_GB2312" w:hAnsi="仿宋_GB2312" w:eastAsia="仿宋_GB2312" w:cs="仿宋_GB2312"/>
            <w:color w:val="000000"/>
            <w:sz w:val="32"/>
            <w:szCs w:val="20"/>
            <w:lang w:val="en-US"/>
          </w:rPr>
          <w:delText>6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ins w:id="37" w:author="朱蔓莉" w:date="2024-08-27T16:15:29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（一）历史价值………………………………………………</w:t>
      </w:r>
      <w:ins w:id="38" w:author="贺灿明" w:date="2024-08-27T17:09:2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39" w:author="贺灿明" w:date="2024-08-27T17:09:29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40" w:author="贺灿明" w:date="2024-08-27T17:09:2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（二）科技价值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……………………………………………</w:t>
      </w:r>
      <w:ins w:id="41" w:author="贺灿明" w:date="2024-08-27T17:09:00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>…</w:t>
        </w:r>
      </w:ins>
      <w:ins w:id="42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43" w:author="贺灿明" w:date="2024-08-27T17:09:31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  <w:del w:id="44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</w:delText>
        </w:r>
      </w:del>
      <w:del w:id="45" w:author="贺灿明" w:date="2024-08-27T17:09:31Z">
        <w:r>
          <w:rPr>
            <w:rFonts w:ascii="仿宋_GB2312" w:hAnsi="仿宋_GB2312" w:eastAsia="仿宋_GB2312" w:cs="仿宋_GB2312"/>
            <w:color w:val="000000"/>
            <w:sz w:val="32"/>
            <w:szCs w:val="20"/>
          </w:rPr>
          <w:delText xml:space="preserve"> </w:delText>
        </w:r>
      </w:del>
      <w:del w:id="46" w:author="贺灿明" w:date="2024-08-27T17:09:3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 xml:space="preserve">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（三）艺术价值………………………………………………</w:t>
      </w:r>
      <w:ins w:id="47" w:author="贺灿明" w:date="2024-08-27T17:09:3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48" w:author="贺灿明" w:date="2024-08-27T17:09:32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49" w:author="贺灿明" w:date="2024-08-27T17:09:32Z"/>
          <w:rFonts w:ascii="仿宋_GB2312" w:hAnsi="仿宋_GB2312" w:eastAsia="仿宋_GB2312" w:cs="仿宋_GB2312"/>
          <w:color w:val="000000"/>
          <w:sz w:val="32"/>
          <w:szCs w:val="20"/>
        </w:rPr>
      </w:pPr>
      <w:del w:id="50" w:author="贺灿明" w:date="2024-08-27T17:09:3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X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hint="eastAsia" w:ascii="仿宋_GB2312" w:hAnsi="仿宋_GB2312" w:eastAsia="仿宋_GB2312" w:cs="仿宋_GB2312"/>
          <w:color w:val="000000"/>
          <w:sz w:val="32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社会价值………………………………………………</w:t>
      </w:r>
      <w:ins w:id="51" w:author="贺灿明" w:date="2024-08-27T17:09:33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t xml:space="preserve"> </w:t>
        </w:r>
      </w:ins>
      <w:ins w:id="52" w:author="贺灿明" w:date="2024-08-27T17:09:33Z">
        <w:r>
          <w:rPr>
            <w:rFonts w:hint="eastAsia" w:ascii="Times New Roman" w:hAnsi="Times New Roman" w:eastAsia="仿宋_GB2312" w:cs="仿宋_GB2312"/>
            <w:color w:val="000000"/>
            <w:sz w:val="32"/>
            <w:szCs w:val="20"/>
            <w:lang w:val="en-US" w:eastAsia="zh-CN"/>
          </w:rPr>
          <w:t>X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53" w:author="贺灿明" w:date="2024-08-27T17:09:33Z"/>
          <w:rFonts w:ascii="仿宋_GB2312" w:hAnsi="仿宋_GB2312" w:eastAsia="仿宋_GB2312" w:cs="仿宋_GB2312"/>
          <w:color w:val="000000"/>
          <w:sz w:val="32"/>
          <w:szCs w:val="20"/>
        </w:rPr>
      </w:pPr>
      <w:del w:id="54" w:author="贺灿明" w:date="2024-08-27T17:09:33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</w:pPr>
      <w:del w:id="55" w:author="朱蔓莉" w:date="2024-08-27T16:15:36Z">
        <w:r>
          <w:rPr>
            <w:rFonts w:hint="default" w:ascii="仿宋_GB2312" w:hAnsi="仿宋_GB2312" w:eastAsia="仿宋_GB2312"/>
            <w:color w:val="000000"/>
            <w:sz w:val="32"/>
            <w:szCs w:val="20"/>
            <w:lang w:val="en-US"/>
          </w:rPr>
          <w:delText>四</w:delText>
        </w:r>
      </w:del>
      <w:ins w:id="56" w:author="朱蔓莉" w:date="2024-08-27T16:15:39Z">
        <w:r>
          <w:rPr>
            <w:rFonts w:hint="eastAsia" w:ascii="仿宋_GB2312" w:hAnsi="仿宋_GB2312" w:eastAsia="仿宋_GB2312"/>
            <w:color w:val="000000"/>
            <w:sz w:val="32"/>
            <w:szCs w:val="20"/>
            <w:lang w:val="en-US" w:eastAsia="zh-CN"/>
          </w:rPr>
          <w:t>五</w:t>
        </w:r>
      </w:ins>
      <w:r>
        <w:rPr>
          <w:rFonts w:hint="eastAsia" w:ascii="仿宋_GB2312" w:hAnsi="仿宋_GB2312" w:eastAsia="仿宋_GB2312"/>
          <w:color w:val="000000"/>
          <w:sz w:val="32"/>
          <w:szCs w:val="20"/>
        </w:rPr>
        <w:t>、</w:t>
      </w:r>
      <w:ins w:id="57" w:author="贺灿明" w:date="2024-08-27T17:07:44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遗产项目保护利用工作基础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>…</w:t>
      </w:r>
      <w:del w:id="58" w:author="贺灿明" w:date="2024-08-27T17:07:47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59" w:author="贺灿明" w:date="2024-08-27T17:07:4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 w:cs="仿宋_GB2312"/>
          <w:color w:val="000000"/>
          <w:sz w:val="32"/>
          <w:szCs w:val="20"/>
        </w:rPr>
      </w:pPr>
      <w:del w:id="60" w:author="朱蔓莉" w:date="2024-08-27T16:15:42Z">
        <w:r>
          <w:rPr>
            <w:rFonts w:hint="eastAsia" w:ascii="仿宋_GB2312" w:hAnsi="仿宋_GB2312" w:eastAsia="仿宋_GB2312"/>
            <w:color w:val="000000"/>
            <w:sz w:val="32"/>
          </w:rPr>
          <w:delText>五</w:delText>
        </w:r>
      </w:del>
      <w:ins w:id="61" w:author="朱蔓莉" w:date="2024-08-27T16:15:42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六</w:t>
        </w:r>
      </w:ins>
      <w:r>
        <w:rPr>
          <w:rFonts w:hint="eastAsia" w:ascii="仿宋_GB2312" w:hAnsi="仿宋_GB2312" w:eastAsia="仿宋_GB2312"/>
          <w:color w:val="000000"/>
          <w:sz w:val="32"/>
        </w:rPr>
        <w:t>、</w:t>
      </w:r>
      <w:ins w:id="62" w:author="贺灿明" w:date="2024-08-27T17:07:53Z">
        <w:r>
          <w:rPr>
            <w:rFonts w:hint="eastAsia" w:ascii="仿宋_GB2312" w:hAnsi="仿宋_GB2312" w:eastAsia="仿宋_GB2312"/>
            <w:color w:val="000000"/>
            <w:sz w:val="32"/>
            <w:szCs w:val="20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遗产项目保护利用工作计划</w:t>
      </w:r>
      <w:del w:id="63" w:author="贺灿明" w:date="2024-08-27T17:07:59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del w:id="64" w:author="贺灿明" w:date="2024-08-27T17:08:01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</w:delText>
        </w:r>
      </w:del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del w:id="65" w:author="朱蔓莉" w:date="2024-08-27T16:15:46Z">
        <w:r>
          <w:rPr>
            <w:rFonts w:hint="eastAsia" w:ascii="仿宋_GB2312" w:hAnsi="仿宋_GB2312" w:eastAsia="仿宋_GB2312"/>
            <w:color w:val="000000"/>
            <w:sz w:val="32"/>
          </w:rPr>
          <w:delText>六</w:delText>
        </w:r>
      </w:del>
      <w:ins w:id="66" w:author="朱蔓莉" w:date="2024-08-27T16:15:46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七</w:t>
        </w:r>
      </w:ins>
      <w:r>
        <w:rPr>
          <w:rFonts w:hint="eastAsia" w:ascii="仿宋_GB2312" w:hAnsi="仿宋_GB2312" w:eastAsia="仿宋_GB2312"/>
          <w:color w:val="000000"/>
          <w:sz w:val="32"/>
        </w:rPr>
        <w:t>、附件图片</w:t>
      </w:r>
      <w:r>
        <w:rPr>
          <w:rFonts w:hint="eastAsia" w:ascii="仿宋_GB2312" w:hAnsi="仿宋_GB2312" w:eastAsia="仿宋_GB2312" w:cs="仿宋_GB2312"/>
          <w:color w:val="000000"/>
          <w:sz w:val="32"/>
          <w:szCs w:val="20"/>
        </w:rPr>
        <w:t xml:space="preserve">…………………………………………………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0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del w:id="67" w:author="朱蔓莉" w:date="2024-08-27T16:15:52Z"/>
          <w:rFonts w:ascii="仿宋_GB2312" w:hAnsi="仿宋_GB2312" w:eastAsia="仿宋_GB2312"/>
          <w:color w:val="000000"/>
          <w:sz w:val="32"/>
        </w:rPr>
      </w:pPr>
      <w:del w:id="68" w:author="朱蔓莉" w:date="2024-08-27T16:15:52Z">
        <w:r>
          <w:rPr>
            <w:rFonts w:hint="eastAsia" w:ascii="仿宋_GB2312" w:hAnsi="仿宋_GB2312" w:eastAsia="仿宋_GB2312"/>
            <w:color w:val="000000"/>
            <w:sz w:val="32"/>
          </w:rPr>
          <w:delText>七、视频资料</w:delText>
        </w:r>
      </w:del>
      <w:del w:id="69" w:author="朱蔓莉" w:date="2024-08-27T16:15:52Z">
        <w:r>
          <w:rPr>
            <w:rFonts w:hint="eastAsia" w:ascii="仿宋_GB2312" w:hAnsi="仿宋_GB2312" w:eastAsia="仿宋_GB2312" w:cs="仿宋_GB2312"/>
            <w:color w:val="000000"/>
            <w:sz w:val="32"/>
            <w:szCs w:val="20"/>
          </w:rPr>
          <w:delText>………………………………………………… X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jc w:val="left"/>
        <w:textAlignment w:val="center"/>
        <w:rPr>
          <w:rFonts w:ascii="仿宋_GB2312" w:hAnsi="仿宋_GB2312" w:eastAsia="仿宋_GB2312"/>
          <w:color w:val="000000"/>
          <w:sz w:val="32"/>
          <w:szCs w:val="20"/>
        </w:rPr>
        <w:sectPr>
          <w:pgSz w:w="11906" w:h="16838"/>
          <w:pgMar w:top="1587" w:right="1474" w:bottom="1587" w:left="1531" w:header="851" w:footer="992" w:gutter="0"/>
          <w:cols w:space="0" w:num="1"/>
          <w:rtlGutter w:val="0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一、申 请 声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1</w:t>
      </w:r>
      <w:r>
        <w:rPr>
          <w:rFonts w:hint="eastAsia" w:ascii="仿宋_GB2312" w:hAnsi="仿宋_GB2312" w:eastAsia="仿宋_GB2312"/>
          <w:color w:val="000000"/>
          <w:sz w:val="32"/>
        </w:rPr>
        <w:t>.本单位自愿向广州市工业和信息化局提出广州市工业遗产申请。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2</w:t>
      </w:r>
      <w:r>
        <w:rPr>
          <w:rFonts w:hint="eastAsia" w:ascii="仿宋_GB2312" w:hAnsi="仿宋_GB2312" w:eastAsia="仿宋_GB2312"/>
          <w:color w:val="000000"/>
          <w:sz w:val="32"/>
        </w:rPr>
        <w:t>.本单位自愿遵守广州市工业和信息化局</w:t>
      </w:r>
      <w:r>
        <w:rPr>
          <w:rFonts w:ascii="仿宋_GB2312" w:hAnsi="仿宋_GB2312" w:eastAsia="仿宋_GB2312"/>
          <w:color w:val="000000"/>
          <w:sz w:val="32"/>
        </w:rPr>
        <w:t>有关</w:t>
      </w:r>
      <w:r>
        <w:rPr>
          <w:rFonts w:hint="eastAsia" w:ascii="仿宋_GB2312" w:hAnsi="仿宋_GB2312" w:eastAsia="仿宋_GB2312"/>
          <w:color w:val="000000"/>
          <w:sz w:val="32"/>
        </w:rPr>
        <w:t>广州市工业遗产</w:t>
      </w:r>
      <w:r>
        <w:rPr>
          <w:rFonts w:ascii="仿宋_GB2312" w:hAnsi="仿宋_GB2312" w:eastAsia="仿宋_GB2312"/>
          <w:color w:val="000000"/>
          <w:sz w:val="32"/>
        </w:rPr>
        <w:t>保护利用的</w:t>
      </w:r>
      <w:r>
        <w:rPr>
          <w:rFonts w:hint="eastAsia" w:ascii="仿宋_GB2312" w:hAnsi="仿宋_GB2312" w:eastAsia="仿宋_GB2312"/>
          <w:color w:val="000000"/>
          <w:sz w:val="32"/>
        </w:rPr>
        <w:t>要求及相关文件规定。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.本</w:t>
      </w:r>
      <w:r>
        <w:rPr>
          <w:rFonts w:hint="eastAsia" w:ascii="仿宋_GB2312" w:hAnsi="仿宋_GB2312" w:eastAsia="仿宋_GB2312" w:cs="仿宋_GB2312"/>
          <w:sz w:val="32"/>
          <w:szCs w:val="32"/>
          <w:lang w:val="zh-TW"/>
        </w:rPr>
        <w:t>单位承诺妥善管理该工业遗产，定时监控保存状况，及时采取保护加固和修复等措施。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4</w:t>
      </w:r>
      <w:r>
        <w:rPr>
          <w:rFonts w:hint="eastAsia" w:ascii="仿宋_GB2312" w:hAnsi="仿宋_GB2312" w:eastAsia="仿宋_GB2312"/>
          <w:color w:val="000000"/>
          <w:sz w:val="32"/>
        </w:rPr>
        <w:t>.本单位自愿提供工业遗产监督、管理所需的数据资料，并为核查工作提供方便。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5</w:t>
      </w:r>
      <w:r>
        <w:rPr>
          <w:rFonts w:hint="eastAsia" w:ascii="仿宋_GB2312" w:hAnsi="仿宋_GB2312" w:eastAsia="仿宋_GB2312"/>
          <w:color w:val="000000"/>
          <w:sz w:val="32"/>
        </w:rPr>
        <w:t>.本单位所提供的申请表内容和附件材料均属实，并且符合国家保密管理规定要求，否则愿承担一切责任。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</w:rPr>
        <w:t>6</w:t>
      </w:r>
      <w:r>
        <w:rPr>
          <w:rFonts w:hint="eastAsia" w:ascii="仿宋_GB2312" w:hAnsi="仿宋_GB2312" w:eastAsia="仿宋_GB2312"/>
          <w:color w:val="000000"/>
          <w:sz w:val="32"/>
        </w:rPr>
        <w:t>.本单位承诺拥有所申报</w:t>
      </w:r>
      <w:ins w:id="70" w:author="贺灿明" w:date="2024-08-27T17:09:38Z">
        <w:r>
          <w:rPr>
            <w:rFonts w:hint="eastAsia" w:ascii="仿宋_GB2312" w:hAnsi="仿宋_GB2312" w:eastAsia="仿宋_GB2312"/>
            <w:color w:val="000000"/>
            <w:sz w:val="32"/>
            <w:lang w:eastAsia="zh-CN"/>
          </w:rPr>
          <w:t>工业</w:t>
        </w:r>
      </w:ins>
      <w:r>
        <w:rPr>
          <w:rFonts w:hint="eastAsia" w:ascii="仿宋_GB2312" w:hAnsi="仿宋_GB2312" w:eastAsia="仿宋_GB2312"/>
          <w:color w:val="000000"/>
          <w:sz w:val="32"/>
        </w:rPr>
        <w:t>遗产的核心物项的全部产权，所有物项不存在被依法查封、产权纠纷等情况。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申请单位法人代表（签名）：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4160" w:firstLineChars="13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4480" w:firstLineChars="1400"/>
        <w:jc w:val="left"/>
        <w:textAlignment w:val="center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（申请单位盖章）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5440" w:firstLineChars="17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年 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仿宋_GB2312" w:hAnsi="仿宋_GB2312" w:eastAsia="仿宋_GB2312"/>
          <w:color w:val="000000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二、广州市工业遗产申报项目推荐表</w:t>
      </w:r>
    </w:p>
    <w:tbl>
      <w:tblPr>
        <w:tblStyle w:val="8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71" w:author="贺灿明" w:date="2024-08-27T17:09:58Z">
          <w:tblPr>
            <w:tblStyle w:val="8"/>
            <w:tblW w:w="8460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1785"/>
        <w:gridCol w:w="955"/>
        <w:gridCol w:w="1853"/>
        <w:gridCol w:w="480"/>
        <w:gridCol w:w="1453"/>
        <w:gridCol w:w="1934"/>
        <w:tblGridChange w:id="72">
          <w:tblGrid>
            <w:gridCol w:w="1540"/>
            <w:gridCol w:w="1200"/>
            <w:gridCol w:w="1853"/>
            <w:gridCol w:w="480"/>
            <w:gridCol w:w="1453"/>
            <w:gridCol w:w="1934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74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申请单位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75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6" w:author="贺灿明" w:date="2024-08-27T17:09:58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77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ins w:id="78" w:author="贺灿明" w:date="2024-08-27T17:09:5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遗产名称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79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0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81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ins w:id="82" w:author="贺灿明" w:date="2024-08-27T17:10:0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遗产地址</w:t>
            </w:r>
          </w:p>
        </w:tc>
        <w:tc>
          <w:tcPr>
            <w:tcW w:w="6675" w:type="dxa"/>
            <w:gridSpan w:val="5"/>
            <w:shd w:val="clear" w:color="auto" w:fill="auto"/>
            <w:vAlign w:val="center"/>
            <w:tcPrChange w:id="83" w:author="贺灿明" w:date="2024-08-27T17:09:58Z">
              <w:tcPr>
                <w:tcW w:w="6920" w:type="dxa"/>
                <w:gridSpan w:val="5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4" w:author="贺灿明" w:date="2024-08-27T17:09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shd w:val="clear" w:color="auto" w:fill="auto"/>
            <w:vAlign w:val="center"/>
            <w:tcPrChange w:id="85" w:author="贺灿明" w:date="2024-08-27T17:09:58Z">
              <w:tcPr>
                <w:tcW w:w="15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工业类别</w:t>
            </w:r>
          </w:p>
        </w:tc>
        <w:tc>
          <w:tcPr>
            <w:tcW w:w="2808" w:type="dxa"/>
            <w:gridSpan w:val="2"/>
            <w:shd w:val="clear" w:color="auto" w:fill="auto"/>
            <w:vAlign w:val="center"/>
            <w:tcPrChange w:id="86" w:author="贺灿明" w:date="2024-08-27T17:09:58Z">
              <w:tcPr>
                <w:tcW w:w="3053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3" w:type="dxa"/>
            <w:gridSpan w:val="2"/>
            <w:shd w:val="clear" w:color="auto" w:fill="auto"/>
            <w:vAlign w:val="center"/>
            <w:tcPrChange w:id="87" w:author="贺灿明" w:date="2024-08-27T17:09:58Z">
              <w:tcPr>
                <w:tcW w:w="1933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建成年代</w:t>
            </w:r>
          </w:p>
        </w:tc>
        <w:tc>
          <w:tcPr>
            <w:tcW w:w="1934" w:type="dxa"/>
            <w:shd w:val="clear" w:color="auto" w:fill="auto"/>
            <w:vAlign w:val="center"/>
            <w:tcPrChange w:id="88" w:author="贺灿明" w:date="2024-08-27T17:09:58Z">
              <w:tcPr>
                <w:tcW w:w="1934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9" w:author="贺灿明" w:date="2024-08-27T17:09:58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66" w:hRule="atLeast"/>
          <w:jc w:val="center"/>
        </w:trPr>
        <w:tc>
          <w:tcPr>
            <w:tcW w:w="1785" w:type="dxa"/>
            <w:vMerge w:val="restart"/>
            <w:shd w:val="clear" w:color="auto" w:fill="auto"/>
            <w:vAlign w:val="center"/>
            <w:tcPrChange w:id="90" w:author="贺灿明" w:date="2024-08-27T17:09:58Z">
              <w:tcPr>
                <w:tcW w:w="1540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申请单位</w:t>
            </w:r>
            <w:ins w:id="91" w:author="贺灿明" w:date="2024-08-27T17:10:12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遗产相关管理部门情况</w:t>
            </w:r>
          </w:p>
        </w:tc>
        <w:tc>
          <w:tcPr>
            <w:tcW w:w="955" w:type="dxa"/>
            <w:shd w:val="clear" w:color="auto" w:fill="auto"/>
            <w:vAlign w:val="center"/>
            <w:tcPrChange w:id="92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部门名称</w:t>
            </w:r>
          </w:p>
        </w:tc>
        <w:tc>
          <w:tcPr>
            <w:tcW w:w="5720" w:type="dxa"/>
            <w:gridSpan w:val="4"/>
            <w:shd w:val="clear" w:color="auto" w:fill="auto"/>
            <w:tcPrChange w:id="93" w:author="贺灿明" w:date="2024-08-27T17:09:58Z">
              <w:tcPr>
                <w:tcW w:w="5720" w:type="dxa"/>
                <w:gridSpan w:val="4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785" w:type="dxa"/>
            <w:vMerge w:val="continue"/>
            <w:shd w:val="clear" w:color="auto" w:fill="auto"/>
            <w:tcPrChange w:id="95" w:author="贺灿明" w:date="2024-08-27T17:09:58Z">
              <w:tcPr>
                <w:tcW w:w="1540" w:type="dxa"/>
                <w:vMerge w:val="continue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  <w:tcPrChange w:id="96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负责人</w:t>
            </w:r>
          </w:p>
        </w:tc>
        <w:tc>
          <w:tcPr>
            <w:tcW w:w="5720" w:type="dxa"/>
            <w:gridSpan w:val="4"/>
            <w:shd w:val="clear" w:color="auto" w:fill="auto"/>
            <w:tcPrChange w:id="97" w:author="贺灿明" w:date="2024-08-27T17:09:58Z">
              <w:tcPr>
                <w:tcW w:w="5720" w:type="dxa"/>
                <w:gridSpan w:val="4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785" w:type="dxa"/>
            <w:vMerge w:val="continue"/>
            <w:shd w:val="clear" w:color="auto" w:fill="auto"/>
            <w:tcPrChange w:id="99" w:author="贺灿明" w:date="2024-08-27T17:09:58Z">
              <w:tcPr>
                <w:tcW w:w="1540" w:type="dxa"/>
                <w:vMerge w:val="continue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  <w:tcPrChange w:id="100" w:author="贺灿明" w:date="2024-08-27T17:09:58Z">
              <w:tcPr>
                <w:tcW w:w="120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联系方式</w:t>
            </w:r>
          </w:p>
        </w:tc>
        <w:tc>
          <w:tcPr>
            <w:tcW w:w="2333" w:type="dxa"/>
            <w:gridSpan w:val="2"/>
            <w:shd w:val="clear" w:color="auto" w:fill="auto"/>
            <w:tcPrChange w:id="101" w:author="贺灿明" w:date="2024-08-27T17:09:58Z">
              <w:tcPr>
                <w:tcW w:w="2333" w:type="dxa"/>
                <w:gridSpan w:val="2"/>
                <w:shd w:val="clear" w:color="auto" w:fill="auto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（固话）</w:t>
            </w:r>
          </w:p>
        </w:tc>
        <w:tc>
          <w:tcPr>
            <w:tcW w:w="3387" w:type="dxa"/>
            <w:gridSpan w:val="2"/>
            <w:shd w:val="clear" w:color="auto" w:fill="auto"/>
            <w:vAlign w:val="center"/>
            <w:tcPrChange w:id="102" w:author="贺灿明" w:date="2024-08-27T17:09:58Z">
              <w:tcPr>
                <w:tcW w:w="3387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32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ins w:id="103" w:author="贺灿明" w:date="2024-08-27T17:10:20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遗产核心物项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（包括：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1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" w:hAnsi="仿宋" w:eastAsia="仿宋_GB2312" w:cs="仿宋"/>
                <w:sz w:val="24"/>
              </w:rPr>
              <w:t>作坊、车间、厂房、仓库、管理和科研场所、矿区、铁路等生产储运设施，相关的生产工具、机器设备、产品和生产教育设施、生活设施、陈列室、档案等；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" w:hAnsi="仿宋" w:eastAsia="仿宋_GB2312" w:cs="仿宋"/>
                <w:sz w:val="24"/>
              </w:rPr>
              <w:t>商号、工艺流线、生产工艺知识、原料配方、管理制度、企业文化等）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备注：按照序号+名称的方式填写。建筑物需标明建成年代。所列内容需在第六部分附相关图片材料，要求详见第六部分附件图片（一）核心物项。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 xml:space="preserve"> 例：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1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20</w:t>
            </w:r>
            <w:r>
              <w:rPr>
                <w:rFonts w:hint="eastAsia" w:ascii="仿宋" w:hAnsi="仿宋" w:eastAsia="仿宋_GB2312" w:cs="仿宋"/>
                <w:sz w:val="24"/>
              </w:rPr>
              <w:t>世纪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50</w:t>
            </w:r>
            <w:r>
              <w:rPr>
                <w:rFonts w:hint="eastAsia" w:ascii="仿宋" w:hAnsi="仿宋" w:eastAsia="仿宋_GB2312" w:cs="仿宋"/>
                <w:sz w:val="24"/>
              </w:rPr>
              <w:t>年代建成的生产车间，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2</w:t>
            </w:r>
            <w:r>
              <w:rPr>
                <w:rFonts w:hint="eastAsia" w:ascii="仿宋" w:hAnsi="仿宋" w:eastAsia="仿宋_GB2312" w:cs="仿宋"/>
                <w:sz w:val="24"/>
              </w:rPr>
              <w:t>.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XX</w:t>
            </w:r>
            <w:r>
              <w:rPr>
                <w:rFonts w:hint="eastAsia" w:ascii="仿宋" w:hAnsi="仿宋" w:eastAsia="仿宋_GB2312" w:cs="仿宋"/>
                <w:sz w:val="24"/>
              </w:rPr>
              <w:t>机床。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none"/>
              </w:rPr>
            </w:pPr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区域范围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注：附上区域范围图纸，并标注</w:t>
            </w:r>
            <w:ins w:id="104" w:author="贺灿明" w:date="2024-08-27T17:10:27Z">
              <w:r>
                <w:rPr>
                  <w:rFonts w:hint="eastAsia" w:ascii="仿宋" w:hAnsi="仿宋" w:eastAsia="仿宋_GB2312" w:cs="仿宋"/>
                  <w:sz w:val="24"/>
                  <w:highlight w:val="none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  <w:highlight w:val="none"/>
              </w:rPr>
              <w:t>遗产核心物项位置、名称</w:t>
            </w:r>
            <w:r>
              <w:rPr>
                <w:rFonts w:hint="eastAsia" w:ascii="仿宋" w:hAnsi="仿宋" w:eastAsia="仿宋_GB2312" w:cs="仿宋"/>
                <w:strike w:val="0"/>
                <w:sz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区工业和信息化主管部门意见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</w:pPr>
            <w:r>
              <w:rPr>
                <w:rFonts w:hint="eastAsia"/>
              </w:rPr>
              <w:t xml:space="preserve">                                                          （加盖公章）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</w:pPr>
            <w:r>
              <w:rPr>
                <w:rFonts w:hint="eastAsia"/>
              </w:rPr>
              <w:t xml:space="preserve">                                                          年      月 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  <w:highlight w:val="yellow"/>
              </w:rPr>
            </w:pPr>
            <w:ins w:id="105" w:author="贺灿明" w:date="2024-08-27T17:10:34Z">
              <w:r>
                <w:rPr>
                  <w:rFonts w:hint="eastAsia" w:ascii="仿宋" w:hAnsi="仿宋" w:eastAsia="仿宋_GB2312" w:cs="仿宋"/>
                  <w:sz w:val="24"/>
                  <w:lang w:eastAsia="zh-CN"/>
                </w:rPr>
                <w:t>工业</w:t>
              </w:r>
            </w:ins>
            <w:r>
              <w:rPr>
                <w:rFonts w:hint="eastAsia" w:ascii="仿宋" w:hAnsi="仿宋" w:eastAsia="仿宋_GB2312" w:cs="仿宋"/>
                <w:sz w:val="24"/>
              </w:rPr>
              <w:t>遗产所在区人民政府意见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left"/>
              <w:rPr>
                <w:rFonts w:ascii="仿宋" w:hAnsi="仿宋" w:eastAsia="仿宋_GB2312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ind w:firstLine="6510" w:firstLineChars="3100"/>
            </w:pPr>
            <w:r>
              <w:rPr>
                <w:rFonts w:hint="eastAsia"/>
              </w:rPr>
              <w:t>（加盖公章）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  <w:jc w:val="center"/>
        </w:trPr>
        <w:tc>
          <w:tcPr>
            <w:tcW w:w="8460" w:type="dxa"/>
            <w:gridSpan w:val="6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备注（需要说明的其他事项）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_GB2312" w:cs="仿宋"/>
                <w:sz w:val="24"/>
              </w:rPr>
              <w:t>例：</w:t>
            </w:r>
            <w:r>
              <w:rPr>
                <w:rFonts w:ascii="Times New Roman" w:hAnsi="Times New Roman" w:eastAsia="仿宋_GB2312" w:cs="仿宋"/>
                <w:sz w:val="24"/>
              </w:rPr>
              <w:t>20</w:t>
            </w:r>
            <w:r>
              <w:rPr>
                <w:rFonts w:hint="eastAsia" w:ascii="Times New Roman" w:hAnsi="Times New Roman" w:eastAsia="仿宋_GB2312" w:cs="仿宋"/>
                <w:sz w:val="24"/>
              </w:rPr>
              <w:t>XX</w:t>
            </w:r>
            <w:r>
              <w:rPr>
                <w:rFonts w:hint="eastAsia" w:ascii="仿宋" w:hAnsi="仿宋" w:eastAsia="仿宋_GB2312" w:cs="仿宋"/>
                <w:sz w:val="24"/>
              </w:rPr>
              <w:t>年被认定为文物保护单位、历史建筑、传统风貌建筑、历史文化街区、历史风貌区、非物质文化遗产等。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rPr>
          <w:rFonts w:ascii="仿宋" w:hAnsi="仿宋" w:eastAsia="仿宋_GB2312" w:cs="仿宋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06" w:author="贺灿明" w:date="2024-08-27T17:10:43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遗产基本情况概述（</w:t>
      </w:r>
      <w:r>
        <w:rPr>
          <w:rFonts w:hint="eastAsia" w:ascii="Times New Roman" w:hAnsi="Times New Roman" w:eastAsia="仿宋_GB2312"/>
          <w:b w:val="0"/>
          <w:color w:val="070707"/>
          <w:kern w:val="0"/>
          <w:szCs w:val="32"/>
        </w:rPr>
        <w:t>500</w:t>
      </w:r>
      <w:r>
        <w:rPr>
          <w:rFonts w:hint="eastAsia" w:ascii="黑体" w:hAnsi="黑体" w:cs="黑体"/>
          <w:b w:val="0"/>
          <w:bCs/>
          <w:szCs w:val="32"/>
        </w:rPr>
        <w:t>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（一）基本情况（名称，地址，包含的主要核心物项类别和数量，已被认定文物、历史建筑、传统风貌建筑、街区、风貌区、非遗等）。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（二）历史沿革（建设背景，建成时间，生产经营的主要发展过程）。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（三）主要特点（从行业、地域、时期等方面阐述</w:t>
      </w:r>
      <w:ins w:id="107" w:author="贺灿明" w:date="2024-08-27T17:10:49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遗产的主要特色内容）。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（四）主要价值和重要意义（简述</w:t>
      </w:r>
      <w:ins w:id="108" w:author="贺灿明" w:date="2024-08-27T17:10:5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遗产蕴涵的历史、社会、科技、艺术价值，以及对推动社会变革、经济发展、行业进步方面的作用）。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del w:id="109" w:author="贺灿明" w:date="2024-08-27T17:11:05Z">
        <w:r>
          <w:rPr>
            <w:rFonts w:hint="eastAsia" w:ascii="黑体" w:hAnsi="黑体" w:cs="黑体"/>
            <w:b w:val="0"/>
            <w:bCs/>
            <w:szCs w:val="32"/>
          </w:rPr>
          <w:delText>遗</w:delText>
        </w:r>
      </w:del>
      <w:ins w:id="110" w:author="贺灿明" w:date="2024-08-27T17:11:05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del w:id="111" w:author="贺灿明" w:date="2024-08-27T17:13:03Z">
        <w:r>
          <w:rPr>
            <w:rFonts w:hint="eastAsia" w:ascii="黑体" w:hAnsi="黑体" w:cs="黑体"/>
            <w:b w:val="0"/>
            <w:bCs/>
            <w:szCs w:val="32"/>
          </w:rPr>
          <w:delText>产</w:delText>
        </w:r>
      </w:del>
      <w:ins w:id="112" w:author="贺灿明" w:date="2024-08-27T17:13:03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遗产</w:t>
        </w:r>
      </w:ins>
      <w:r>
        <w:rPr>
          <w:rFonts w:hint="eastAsia" w:ascii="黑体" w:hAnsi="黑体" w:cs="黑体"/>
          <w:b w:val="0"/>
          <w:bCs/>
          <w:szCs w:val="32"/>
        </w:rPr>
        <w:t>项目价值描述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（一）历史价值（</w:t>
      </w:r>
      <w:ins w:id="113" w:author="贺灿明" w:date="2024-08-27T17:11:0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遗产项目的建成年代、发展历程；在广州发展史、工业建设史或海上丝绸之路历史或行业发展中的地位和作用；与特定人物及事件关系；</w:t>
      </w:r>
      <w:r>
        <w:rPr>
          <w:rFonts w:hint="eastAsia" w:ascii="仿宋_GB2312" w:eastAsia="仿宋_GB2312"/>
          <w:sz w:val="32"/>
        </w:rPr>
        <w:t>与本行业在世界、中国、广东、广州的发端的关系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（二）科技价值（</w:t>
      </w:r>
      <w:ins w:id="114" w:author="贺灿明" w:date="2024-08-27T17:11:1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遗产项目在当时社会生产条件下的行业影响力、技术水平等典型特征；推动</w:t>
      </w:r>
      <w:r>
        <w:rPr>
          <w:rFonts w:hint="eastAsia" w:ascii="仿宋_GB2312" w:eastAsia="仿宋_GB2312"/>
          <w:sz w:val="32"/>
        </w:rPr>
        <w:t>某行业、地域或某个历史时期的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技术变革、创新、突破以及行业发展进程中的重要性、创新性及独特性；对当时形成崇尚科学技术的人文社会环境的贡献；</w:t>
      </w:r>
      <w:r>
        <w:rPr>
          <w:rFonts w:hint="eastAsia" w:ascii="仿宋_GB2312" w:eastAsia="仿宋_GB2312"/>
          <w:sz w:val="32"/>
        </w:rPr>
        <w:t>在特定历史时期，在该行业具备开创性、唯一性及濒危性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（三）艺术价值（</w:t>
      </w:r>
      <w:ins w:id="115" w:author="贺灿明" w:date="2024-08-27T17:11:1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遗产项目生产、生活设施与周边环境所构成的工业景观的体量、造型、材质、色彩等工业美学品质；规划、设计、工程对特定时期工业风貌的影响；</w:t>
      </w:r>
      <w:r>
        <w:rPr>
          <w:rFonts w:hint="eastAsia" w:ascii="仿宋_GB2312" w:eastAsia="仿宋_GB2312"/>
          <w:sz w:val="32"/>
        </w:rPr>
        <w:t>著名建筑师的代表作品；</w:t>
      </w:r>
      <w:r>
        <w:rPr>
          <w:rFonts w:hint="eastAsia" w:ascii="仿宋_GB2312" w:hAnsi="仿宋_GB2312" w:eastAsia="仿宋_GB2312" w:cs="仿宋_GB2312"/>
          <w:sz w:val="32"/>
          <w:szCs w:val="32"/>
        </w:rPr>
        <w:t>对工业审美发展的贡献等）。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（四）社会价值（</w:t>
      </w:r>
      <w:ins w:id="116" w:author="贺灿明" w:date="2024-08-27T17:11:2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遗产项目当时的管理制度及管理模式的主要特点和创新性；对当时社会经济发展的影响力；所反映的时代特性和社会风貌；对当时就业或社会福利的贡献和作用；社区或企业对其具有的社会认同和归属感；具有</w:t>
      </w:r>
      <w:r>
        <w:rPr>
          <w:rFonts w:hint="eastAsia" w:ascii="仿宋_GB2312" w:eastAsia="仿宋_GB2312"/>
          <w:sz w:val="32"/>
        </w:rPr>
        <w:t>独特的工业、企业文化，是</w:t>
      </w:r>
      <w:r>
        <w:rPr>
          <w:rFonts w:hint="eastAsia" w:ascii="仿宋_GB2312" w:hAnsi="仿宋_GB2312" w:eastAsia="仿宋_GB2312" w:cs="仿宋_GB2312"/>
          <w:sz w:val="32"/>
          <w:szCs w:val="32"/>
        </w:rPr>
        <w:t>知名的老字号和老企业等）。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17" w:author="贺灿明" w:date="2024-08-27T17:11:32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  <w:rPrChange w:id="118" w:author="贺灿明" w:date="2024-08-27T17:11:45Z"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rPrChange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遗产项目保护利用工作基础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ins w:id="119" w:author="贺灿明" w:date="2024-08-27T17:11:3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遗产项目保存现状（历次维修、改造情况；核心物项的完整程度，重建、修复及保存状况；相关档案记录）。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ins w:id="120" w:author="贺灿明" w:date="2024-08-27T17:11:3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遗产项目管理制度（本地政府、相关部门及申报单位已出台的涉及工业遗产保护的有关法律法规、政策、标准以及资金、项目支持等情况）。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保护利用工作成效（被认定为文物保护单位、历史建筑、传统风貌建筑、历史文化街区、历史风貌区、非物质文化遗产等情况；保护利用相关工作机制情况；相关保护利用政策措施执行情况及效果；保护利用的社会和经济效益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ins w:id="121" w:author="贺灿明" w:date="2024-08-27T17:11:56Z">
        <w:r>
          <w:rPr>
            <w:rFonts w:hint="eastAsia" w:ascii="黑体" w:hAnsi="黑体" w:cs="黑体"/>
            <w:b w:val="0"/>
            <w:bCs/>
            <w:szCs w:val="32"/>
            <w:lang w:eastAsia="zh-CN"/>
          </w:rPr>
          <w:t>工业</w:t>
        </w:r>
      </w:ins>
      <w:r>
        <w:rPr>
          <w:rFonts w:hint="eastAsia" w:ascii="黑体" w:hAnsi="黑体" w:cs="黑体"/>
          <w:b w:val="0"/>
          <w:bCs/>
          <w:szCs w:val="32"/>
        </w:rPr>
        <w:t>遗产项目保护利用工作计划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申报广州市工业遗产需编制保护利用工作计划。计划应包括但不限于以下内容：</w:t>
      </w:r>
      <w:r>
        <w:rPr>
          <w:rFonts w:hint="eastAsia" w:ascii="Times New Roman" w:hAnsi="Times New Roman" w:eastAsia="仿宋_GB2312"/>
          <w:color w:val="070707"/>
          <w:kern w:val="0"/>
          <w:sz w:val="32"/>
          <w:szCs w:val="32"/>
        </w:rPr>
        <w:t>3-5年内</w:t>
      </w:r>
      <w:r>
        <w:rPr>
          <w:rFonts w:ascii="Times New Roman" w:hAnsi="Times New Roman" w:eastAsia="仿宋_GB2312"/>
          <w:color w:val="070707"/>
          <w:kern w:val="0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</w:rPr>
        <w:t>业遗产项目保护利用的指导思想、主要原则、目标和任务、工作机制、相关保障措施等。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ascii="黑体" w:hAnsi="黑体" w:cs="黑体"/>
          <w:b w:val="0"/>
          <w:bCs/>
          <w:szCs w:val="32"/>
        </w:rPr>
      </w:pPr>
      <w:r>
        <w:rPr>
          <w:rFonts w:hint="eastAsia" w:ascii="黑体" w:hAnsi="黑体" w:cs="黑体"/>
          <w:b w:val="0"/>
          <w:bCs/>
          <w:szCs w:val="32"/>
        </w:rPr>
        <w:t>附件图片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（一）核心物项。申报书应包含</w:t>
      </w:r>
      <w:ins w:id="122" w:author="贺灿明" w:date="2024-08-27T17:12:0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遗产项目核心物项的现状与历史对比照片，并附保存现状年代信息、物项历史名称和现状名称等说明。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（二）产权佐证材料。申报书应包含能证明</w:t>
      </w:r>
      <w:ins w:id="123" w:author="贺灿明" w:date="2024-08-27T17:12:1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遗产所有权归属的材料。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（三）其他佐证材料。主要指与</w:t>
      </w:r>
      <w:ins w:id="124" w:author="贺灿明" w:date="2024-08-27T17:12:2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工业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遗产项目相关的重要历史文献、书面材料；生产工艺、工业景观、产品、工具、文化活动以及保护利用活动场景，并附文字说明；能体现其价值的所获得的荣誉、奖励、认证、科学研究成果证书以及其他资料。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_GB2312" w:cs="仿宋"/>
          <w:sz w:val="32"/>
          <w:szCs w:val="32"/>
          <w:highlight w:val="none"/>
        </w:rPr>
      </w:pPr>
    </w:p>
    <w:sectPr>
      <w:pgSz w:w="11906" w:h="16838"/>
      <w:pgMar w:top="1587" w:right="1474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文本框 1" o:spid="_x0000_s1025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PowerPlusWaterMarkObject4266833" o:spid="_x0000_s1032" o:spt="136" type="#_x0000_t136" style="position:absolute;left:0pt;margin-left:327.7pt;margin-top:489.35pt;height:35pt;width:185pt;mso-position-horizontal-relative:margin;mso-position-vertical-relative:margin;rotation:-2949120f;z-index:-25165004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4129576" o:spid="_x0000_s1031" o:spt="136" type="#_x0000_t136" style="position:absolute;left:0pt;margin-left:112pt;margin-top:705.05pt;height:35pt;width:185pt;mso-position-horizontal-relative:margin;mso-position-vertical-relative:margin;rotation:-2949120f;z-index:-25165107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916726" o:spid="_x0000_s1030" o:spt="136" type="#_x0000_t136" style="position:absolute;left:0pt;margin-left:327.7pt;margin-top:130.05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938533" o:spid="_x0000_s1029" o:spt="136" type="#_x0000_t136" style="position:absolute;left:0pt;margin-left:112pt;margin-top:345.75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391779" o:spid="_x0000_s1028" o:spt="136" type="#_x0000_t136" style="position:absolute;left:0pt;margin-left:-103.65pt;margin-top:561.4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685745" o:spid="_x0000_s1027" o:spt="136" type="#_x0000_t136" style="position:absolute;left:0pt;margin-left:112pt;margin-top:-13.55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914759" o:spid="_x0000_s1026" o:spt="136" type="#_x0000_t136" style="position:absolute;left:0pt;margin-left:-103.65pt;margin-top:202.1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DF6B55"/>
    <w:multiLevelType w:val="singleLevel"/>
    <w:tmpl w:val="F7DF6B5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FEB9323"/>
    <w:multiLevelType w:val="singleLevel"/>
    <w:tmpl w:val="7FEB932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贺灿明">
    <w15:presenceInfo w15:providerId="None" w15:userId="贺灿明"/>
  </w15:person>
  <w15:person w15:author="朱蔓莉">
    <w15:presenceInfo w15:providerId="None" w15:userId="朱蔓莉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c5MzJkYWQxYjEwNGI0NmIxNzBiZjkxZGZlMzQ0MmUifQ=="/>
  </w:docVars>
  <w:rsids>
    <w:rsidRoot w:val="33FF031E"/>
    <w:rsid w:val="00062277"/>
    <w:rsid w:val="00266A9F"/>
    <w:rsid w:val="003C475A"/>
    <w:rsid w:val="00535C50"/>
    <w:rsid w:val="005B3E65"/>
    <w:rsid w:val="005E00D5"/>
    <w:rsid w:val="00693B8F"/>
    <w:rsid w:val="00746F7C"/>
    <w:rsid w:val="007A0FD6"/>
    <w:rsid w:val="009062B8"/>
    <w:rsid w:val="00B2071C"/>
    <w:rsid w:val="00DA0E2C"/>
    <w:rsid w:val="00DF181C"/>
    <w:rsid w:val="00EB3DE9"/>
    <w:rsid w:val="01030091"/>
    <w:rsid w:val="010B1C61"/>
    <w:rsid w:val="015157B6"/>
    <w:rsid w:val="0193656A"/>
    <w:rsid w:val="01BF0818"/>
    <w:rsid w:val="01C509EE"/>
    <w:rsid w:val="01CB6694"/>
    <w:rsid w:val="02121674"/>
    <w:rsid w:val="02824DDE"/>
    <w:rsid w:val="02AD571D"/>
    <w:rsid w:val="02BA18E8"/>
    <w:rsid w:val="02BD3D4F"/>
    <w:rsid w:val="02C90D53"/>
    <w:rsid w:val="037E5C6C"/>
    <w:rsid w:val="03AA2674"/>
    <w:rsid w:val="0417064E"/>
    <w:rsid w:val="047B06F8"/>
    <w:rsid w:val="05132F7A"/>
    <w:rsid w:val="05805BEA"/>
    <w:rsid w:val="05A31F9B"/>
    <w:rsid w:val="05A81563"/>
    <w:rsid w:val="05C76CCE"/>
    <w:rsid w:val="05F820D2"/>
    <w:rsid w:val="060F1124"/>
    <w:rsid w:val="069828E1"/>
    <w:rsid w:val="069E11EB"/>
    <w:rsid w:val="06A17BCD"/>
    <w:rsid w:val="06C464F5"/>
    <w:rsid w:val="06CE5FD8"/>
    <w:rsid w:val="06D04376"/>
    <w:rsid w:val="06F2379B"/>
    <w:rsid w:val="06F63655"/>
    <w:rsid w:val="070923EA"/>
    <w:rsid w:val="07131626"/>
    <w:rsid w:val="075E0B0A"/>
    <w:rsid w:val="07703889"/>
    <w:rsid w:val="077C1B9D"/>
    <w:rsid w:val="07BB36F0"/>
    <w:rsid w:val="07E76BB4"/>
    <w:rsid w:val="07F7141C"/>
    <w:rsid w:val="07FA1582"/>
    <w:rsid w:val="07FF7040"/>
    <w:rsid w:val="082D3670"/>
    <w:rsid w:val="08481A88"/>
    <w:rsid w:val="086D7579"/>
    <w:rsid w:val="088B2A58"/>
    <w:rsid w:val="089F5BB4"/>
    <w:rsid w:val="08BD5962"/>
    <w:rsid w:val="08C45A3B"/>
    <w:rsid w:val="08D76308"/>
    <w:rsid w:val="08E90D62"/>
    <w:rsid w:val="09A333A6"/>
    <w:rsid w:val="09B74D92"/>
    <w:rsid w:val="09CC401F"/>
    <w:rsid w:val="09E362CB"/>
    <w:rsid w:val="0A3245CA"/>
    <w:rsid w:val="0A595A29"/>
    <w:rsid w:val="0A821A71"/>
    <w:rsid w:val="0AD46B23"/>
    <w:rsid w:val="0ADF1F69"/>
    <w:rsid w:val="0AF77D2E"/>
    <w:rsid w:val="0B6F64CA"/>
    <w:rsid w:val="0BA20B17"/>
    <w:rsid w:val="0BB10750"/>
    <w:rsid w:val="0BCF0C3D"/>
    <w:rsid w:val="0BDF4286"/>
    <w:rsid w:val="0BF07DD1"/>
    <w:rsid w:val="0C62089C"/>
    <w:rsid w:val="0CA050BA"/>
    <w:rsid w:val="0CE97CA7"/>
    <w:rsid w:val="0D261BA0"/>
    <w:rsid w:val="0D505ED2"/>
    <w:rsid w:val="0D8C73A0"/>
    <w:rsid w:val="0DAF4D8A"/>
    <w:rsid w:val="0DB8738F"/>
    <w:rsid w:val="0DE2338B"/>
    <w:rsid w:val="0DF13958"/>
    <w:rsid w:val="0E010994"/>
    <w:rsid w:val="0E2115AE"/>
    <w:rsid w:val="0E725CB9"/>
    <w:rsid w:val="0EB3632D"/>
    <w:rsid w:val="0EC51560"/>
    <w:rsid w:val="0EED74AC"/>
    <w:rsid w:val="0EF6782C"/>
    <w:rsid w:val="0EF86061"/>
    <w:rsid w:val="0F1070E9"/>
    <w:rsid w:val="0F1364F8"/>
    <w:rsid w:val="0F2C33B4"/>
    <w:rsid w:val="0F2C46DE"/>
    <w:rsid w:val="0F3277CF"/>
    <w:rsid w:val="0F3D843F"/>
    <w:rsid w:val="0F3F14BB"/>
    <w:rsid w:val="0F4642FB"/>
    <w:rsid w:val="0F483F2C"/>
    <w:rsid w:val="0F4C12AF"/>
    <w:rsid w:val="0F7F8974"/>
    <w:rsid w:val="0F8F78B8"/>
    <w:rsid w:val="0FFB50C7"/>
    <w:rsid w:val="10045A64"/>
    <w:rsid w:val="10441257"/>
    <w:rsid w:val="107E43D5"/>
    <w:rsid w:val="10B33874"/>
    <w:rsid w:val="10BC5015"/>
    <w:rsid w:val="10C2608D"/>
    <w:rsid w:val="10DD38AE"/>
    <w:rsid w:val="112D573C"/>
    <w:rsid w:val="1160586A"/>
    <w:rsid w:val="11610C1E"/>
    <w:rsid w:val="117E27C0"/>
    <w:rsid w:val="11832832"/>
    <w:rsid w:val="119F179D"/>
    <w:rsid w:val="11DD425B"/>
    <w:rsid w:val="11F4054B"/>
    <w:rsid w:val="120B6BE9"/>
    <w:rsid w:val="12A35869"/>
    <w:rsid w:val="12D83A05"/>
    <w:rsid w:val="12F47AAD"/>
    <w:rsid w:val="13135370"/>
    <w:rsid w:val="13390DE4"/>
    <w:rsid w:val="133A6321"/>
    <w:rsid w:val="137220F3"/>
    <w:rsid w:val="13757FDC"/>
    <w:rsid w:val="139003AE"/>
    <w:rsid w:val="13C07506"/>
    <w:rsid w:val="13C82220"/>
    <w:rsid w:val="13EC600D"/>
    <w:rsid w:val="14351F87"/>
    <w:rsid w:val="148B3EC5"/>
    <w:rsid w:val="14E013D0"/>
    <w:rsid w:val="14E2239E"/>
    <w:rsid w:val="14F7658C"/>
    <w:rsid w:val="14FF3D68"/>
    <w:rsid w:val="152F241B"/>
    <w:rsid w:val="15AB5347"/>
    <w:rsid w:val="15B24E69"/>
    <w:rsid w:val="15E57A06"/>
    <w:rsid w:val="16467385"/>
    <w:rsid w:val="1648573F"/>
    <w:rsid w:val="16A3322F"/>
    <w:rsid w:val="16CE0D10"/>
    <w:rsid w:val="16D12A9A"/>
    <w:rsid w:val="16D41E1D"/>
    <w:rsid w:val="16E30CE2"/>
    <w:rsid w:val="17693837"/>
    <w:rsid w:val="17731D76"/>
    <w:rsid w:val="17C445AA"/>
    <w:rsid w:val="17D632B2"/>
    <w:rsid w:val="17DC627D"/>
    <w:rsid w:val="181C1E02"/>
    <w:rsid w:val="18685E95"/>
    <w:rsid w:val="187454D9"/>
    <w:rsid w:val="18905A2E"/>
    <w:rsid w:val="18C17C35"/>
    <w:rsid w:val="1A0F3D4C"/>
    <w:rsid w:val="1A1773DF"/>
    <w:rsid w:val="1ACC3823"/>
    <w:rsid w:val="1B365023"/>
    <w:rsid w:val="1B593EFA"/>
    <w:rsid w:val="1BA95624"/>
    <w:rsid w:val="1BD461A6"/>
    <w:rsid w:val="1BFB2247"/>
    <w:rsid w:val="1C212BB3"/>
    <w:rsid w:val="1C27133D"/>
    <w:rsid w:val="1C79658F"/>
    <w:rsid w:val="1C7E624E"/>
    <w:rsid w:val="1C9D6DA7"/>
    <w:rsid w:val="1C9E6808"/>
    <w:rsid w:val="1CAF5BFC"/>
    <w:rsid w:val="1CC15A95"/>
    <w:rsid w:val="1CEA492B"/>
    <w:rsid w:val="1CF657B9"/>
    <w:rsid w:val="1CFC5744"/>
    <w:rsid w:val="1D051CC3"/>
    <w:rsid w:val="1D305518"/>
    <w:rsid w:val="1D701AEB"/>
    <w:rsid w:val="1D8815AC"/>
    <w:rsid w:val="1D9D21A3"/>
    <w:rsid w:val="1DBA7510"/>
    <w:rsid w:val="1DC42524"/>
    <w:rsid w:val="1DEE07B4"/>
    <w:rsid w:val="1E1C379C"/>
    <w:rsid w:val="1E5BF4AB"/>
    <w:rsid w:val="1E6555B9"/>
    <w:rsid w:val="1E941860"/>
    <w:rsid w:val="1E9C5348"/>
    <w:rsid w:val="1EB050BF"/>
    <w:rsid w:val="1EB654C4"/>
    <w:rsid w:val="1ECA1A89"/>
    <w:rsid w:val="1EDF65D3"/>
    <w:rsid w:val="1EE67899"/>
    <w:rsid w:val="1F2510E2"/>
    <w:rsid w:val="1F4E1020"/>
    <w:rsid w:val="1F4F239A"/>
    <w:rsid w:val="1F7E225F"/>
    <w:rsid w:val="1F8B3AD5"/>
    <w:rsid w:val="1F9C2A1B"/>
    <w:rsid w:val="1FFEC79F"/>
    <w:rsid w:val="201503C4"/>
    <w:rsid w:val="203D3549"/>
    <w:rsid w:val="204C48B3"/>
    <w:rsid w:val="20740809"/>
    <w:rsid w:val="20A54A19"/>
    <w:rsid w:val="20B53A85"/>
    <w:rsid w:val="20C15AFB"/>
    <w:rsid w:val="20C24073"/>
    <w:rsid w:val="20E11CD3"/>
    <w:rsid w:val="211D72E2"/>
    <w:rsid w:val="214B079B"/>
    <w:rsid w:val="22024A6C"/>
    <w:rsid w:val="222C3010"/>
    <w:rsid w:val="224E4A5E"/>
    <w:rsid w:val="2284408B"/>
    <w:rsid w:val="22BE1D04"/>
    <w:rsid w:val="22CE4EDA"/>
    <w:rsid w:val="230F0172"/>
    <w:rsid w:val="2335098E"/>
    <w:rsid w:val="234826EF"/>
    <w:rsid w:val="234F4A50"/>
    <w:rsid w:val="23675EB7"/>
    <w:rsid w:val="241D08D3"/>
    <w:rsid w:val="24221402"/>
    <w:rsid w:val="24390CD9"/>
    <w:rsid w:val="245A68CC"/>
    <w:rsid w:val="24C10D64"/>
    <w:rsid w:val="24C64A4C"/>
    <w:rsid w:val="24E87F1F"/>
    <w:rsid w:val="24F9099D"/>
    <w:rsid w:val="250A7DD1"/>
    <w:rsid w:val="252D0330"/>
    <w:rsid w:val="254905FA"/>
    <w:rsid w:val="25581824"/>
    <w:rsid w:val="25753BA7"/>
    <w:rsid w:val="257B01F8"/>
    <w:rsid w:val="258C2A2D"/>
    <w:rsid w:val="25993C46"/>
    <w:rsid w:val="25AD6E39"/>
    <w:rsid w:val="25F476B4"/>
    <w:rsid w:val="261473EF"/>
    <w:rsid w:val="261C4796"/>
    <w:rsid w:val="262961F2"/>
    <w:rsid w:val="268172B8"/>
    <w:rsid w:val="269B4FDE"/>
    <w:rsid w:val="26AA2009"/>
    <w:rsid w:val="26D12061"/>
    <w:rsid w:val="27717808"/>
    <w:rsid w:val="27B6387F"/>
    <w:rsid w:val="27E20DF1"/>
    <w:rsid w:val="27FDDF6C"/>
    <w:rsid w:val="28012E2F"/>
    <w:rsid w:val="28723343"/>
    <w:rsid w:val="28A522EF"/>
    <w:rsid w:val="28BC250B"/>
    <w:rsid w:val="29340909"/>
    <w:rsid w:val="29524730"/>
    <w:rsid w:val="29602D0C"/>
    <w:rsid w:val="29704549"/>
    <w:rsid w:val="29831A6E"/>
    <w:rsid w:val="29C0234C"/>
    <w:rsid w:val="2A131144"/>
    <w:rsid w:val="2A4C6410"/>
    <w:rsid w:val="2A8A7768"/>
    <w:rsid w:val="2AA0589D"/>
    <w:rsid w:val="2AAD253D"/>
    <w:rsid w:val="2ADD4D58"/>
    <w:rsid w:val="2AE241D8"/>
    <w:rsid w:val="2B8EA7C9"/>
    <w:rsid w:val="2C1C7E19"/>
    <w:rsid w:val="2C2147EF"/>
    <w:rsid w:val="2C3E68B1"/>
    <w:rsid w:val="2C594250"/>
    <w:rsid w:val="2C5E338F"/>
    <w:rsid w:val="2CBC6583"/>
    <w:rsid w:val="2CE22081"/>
    <w:rsid w:val="2D3F20C5"/>
    <w:rsid w:val="2E254BEA"/>
    <w:rsid w:val="2E2C2F23"/>
    <w:rsid w:val="2E4B15C2"/>
    <w:rsid w:val="2E654DE5"/>
    <w:rsid w:val="2E792EF6"/>
    <w:rsid w:val="2E851362"/>
    <w:rsid w:val="2E93039A"/>
    <w:rsid w:val="2ED135FD"/>
    <w:rsid w:val="2EDB0A6C"/>
    <w:rsid w:val="2F5737D5"/>
    <w:rsid w:val="2F653532"/>
    <w:rsid w:val="2F892059"/>
    <w:rsid w:val="2FB246DC"/>
    <w:rsid w:val="30077ACE"/>
    <w:rsid w:val="30267E06"/>
    <w:rsid w:val="304D0A85"/>
    <w:rsid w:val="305D796B"/>
    <w:rsid w:val="308670C6"/>
    <w:rsid w:val="308E0D48"/>
    <w:rsid w:val="30DFA603"/>
    <w:rsid w:val="3117122F"/>
    <w:rsid w:val="31403545"/>
    <w:rsid w:val="3157000B"/>
    <w:rsid w:val="316F1ED9"/>
    <w:rsid w:val="31CF3D4F"/>
    <w:rsid w:val="31DD715D"/>
    <w:rsid w:val="320532DF"/>
    <w:rsid w:val="32076F3F"/>
    <w:rsid w:val="321515D4"/>
    <w:rsid w:val="321B2646"/>
    <w:rsid w:val="329A614F"/>
    <w:rsid w:val="32D3405B"/>
    <w:rsid w:val="333A13CC"/>
    <w:rsid w:val="333C7D1C"/>
    <w:rsid w:val="33736AC1"/>
    <w:rsid w:val="337B5D7B"/>
    <w:rsid w:val="33915054"/>
    <w:rsid w:val="33D875B5"/>
    <w:rsid w:val="33FF031E"/>
    <w:rsid w:val="342E50A2"/>
    <w:rsid w:val="34912759"/>
    <w:rsid w:val="34B36EB9"/>
    <w:rsid w:val="3579208F"/>
    <w:rsid w:val="35BD2628"/>
    <w:rsid w:val="35C870CD"/>
    <w:rsid w:val="35F27566"/>
    <w:rsid w:val="36464F47"/>
    <w:rsid w:val="365C31DC"/>
    <w:rsid w:val="37FE5926"/>
    <w:rsid w:val="37FF130D"/>
    <w:rsid w:val="38416522"/>
    <w:rsid w:val="38416BFE"/>
    <w:rsid w:val="38643BDB"/>
    <w:rsid w:val="388240D0"/>
    <w:rsid w:val="38A301A4"/>
    <w:rsid w:val="38BF21F6"/>
    <w:rsid w:val="38D16798"/>
    <w:rsid w:val="38E30B5C"/>
    <w:rsid w:val="38F3359E"/>
    <w:rsid w:val="38F5612A"/>
    <w:rsid w:val="391D2DC0"/>
    <w:rsid w:val="39241ABA"/>
    <w:rsid w:val="393F74A2"/>
    <w:rsid w:val="39B809F5"/>
    <w:rsid w:val="39D61E74"/>
    <w:rsid w:val="3A2118FE"/>
    <w:rsid w:val="3A742175"/>
    <w:rsid w:val="3B5B65D9"/>
    <w:rsid w:val="3B5B684B"/>
    <w:rsid w:val="3B6A60A6"/>
    <w:rsid w:val="3B7C4C47"/>
    <w:rsid w:val="3BCA018C"/>
    <w:rsid w:val="3BDE2D73"/>
    <w:rsid w:val="3BEA1B59"/>
    <w:rsid w:val="3BF30D1A"/>
    <w:rsid w:val="3C142DB4"/>
    <w:rsid w:val="3C6022C1"/>
    <w:rsid w:val="3C9145A9"/>
    <w:rsid w:val="3C9A1ECF"/>
    <w:rsid w:val="3CE65B65"/>
    <w:rsid w:val="3CFD1485"/>
    <w:rsid w:val="3D031998"/>
    <w:rsid w:val="3D120673"/>
    <w:rsid w:val="3D1B00EC"/>
    <w:rsid w:val="3D7213DF"/>
    <w:rsid w:val="3D7C5B79"/>
    <w:rsid w:val="3D982257"/>
    <w:rsid w:val="3DC34C62"/>
    <w:rsid w:val="3DE26B23"/>
    <w:rsid w:val="3DFE5535"/>
    <w:rsid w:val="3EBA6080"/>
    <w:rsid w:val="3ED12359"/>
    <w:rsid w:val="3ED31DE7"/>
    <w:rsid w:val="3EDA3C73"/>
    <w:rsid w:val="3EE945DE"/>
    <w:rsid w:val="3EF52A56"/>
    <w:rsid w:val="3F6AD990"/>
    <w:rsid w:val="3F737B92"/>
    <w:rsid w:val="3FBD3AD8"/>
    <w:rsid w:val="3FBF1B21"/>
    <w:rsid w:val="3FC575D0"/>
    <w:rsid w:val="3FF149DC"/>
    <w:rsid w:val="3FF72BA2"/>
    <w:rsid w:val="3FFAD15E"/>
    <w:rsid w:val="404C688B"/>
    <w:rsid w:val="40963CE5"/>
    <w:rsid w:val="41772AF5"/>
    <w:rsid w:val="41917420"/>
    <w:rsid w:val="41A43C94"/>
    <w:rsid w:val="41E7549B"/>
    <w:rsid w:val="41F54C33"/>
    <w:rsid w:val="425C6444"/>
    <w:rsid w:val="427A10E4"/>
    <w:rsid w:val="42AB73F6"/>
    <w:rsid w:val="42B07A57"/>
    <w:rsid w:val="42C95ACD"/>
    <w:rsid w:val="43297F3D"/>
    <w:rsid w:val="43315F29"/>
    <w:rsid w:val="436940BF"/>
    <w:rsid w:val="43A37C06"/>
    <w:rsid w:val="44044FE6"/>
    <w:rsid w:val="440B69CE"/>
    <w:rsid w:val="441937DD"/>
    <w:rsid w:val="443F480C"/>
    <w:rsid w:val="44CB5A7C"/>
    <w:rsid w:val="44DA7D0F"/>
    <w:rsid w:val="450B1B4D"/>
    <w:rsid w:val="451851C8"/>
    <w:rsid w:val="45487DAE"/>
    <w:rsid w:val="45683008"/>
    <w:rsid w:val="459E34C5"/>
    <w:rsid w:val="45CE5075"/>
    <w:rsid w:val="45DB548C"/>
    <w:rsid w:val="465316EE"/>
    <w:rsid w:val="46691693"/>
    <w:rsid w:val="4693183E"/>
    <w:rsid w:val="46E3355B"/>
    <w:rsid w:val="46FC60DF"/>
    <w:rsid w:val="475D5424"/>
    <w:rsid w:val="47652830"/>
    <w:rsid w:val="4769435C"/>
    <w:rsid w:val="478D7DFA"/>
    <w:rsid w:val="47C02A70"/>
    <w:rsid w:val="47D34779"/>
    <w:rsid w:val="481F3BB3"/>
    <w:rsid w:val="48471C91"/>
    <w:rsid w:val="48B53457"/>
    <w:rsid w:val="4905613E"/>
    <w:rsid w:val="493B1460"/>
    <w:rsid w:val="494E4920"/>
    <w:rsid w:val="49965408"/>
    <w:rsid w:val="49A12AB5"/>
    <w:rsid w:val="49BA4755"/>
    <w:rsid w:val="49D04EA8"/>
    <w:rsid w:val="4A2F468F"/>
    <w:rsid w:val="4A4D5371"/>
    <w:rsid w:val="4A666023"/>
    <w:rsid w:val="4A6B2799"/>
    <w:rsid w:val="4B1B6605"/>
    <w:rsid w:val="4B1F5E4F"/>
    <w:rsid w:val="4B2613FB"/>
    <w:rsid w:val="4B514F02"/>
    <w:rsid w:val="4B7B69F7"/>
    <w:rsid w:val="4BC26C32"/>
    <w:rsid w:val="4C1C3816"/>
    <w:rsid w:val="4C39212B"/>
    <w:rsid w:val="4C606739"/>
    <w:rsid w:val="4D0E6A82"/>
    <w:rsid w:val="4D2C3BA5"/>
    <w:rsid w:val="4D6C237E"/>
    <w:rsid w:val="4D797CDE"/>
    <w:rsid w:val="4DC27F28"/>
    <w:rsid w:val="4DC62FBE"/>
    <w:rsid w:val="4DED49B4"/>
    <w:rsid w:val="4DF62730"/>
    <w:rsid w:val="4DFC7501"/>
    <w:rsid w:val="4E324158"/>
    <w:rsid w:val="4E41215E"/>
    <w:rsid w:val="4E481FB9"/>
    <w:rsid w:val="4E837DB2"/>
    <w:rsid w:val="4E8A79D3"/>
    <w:rsid w:val="4EC461C2"/>
    <w:rsid w:val="4ED07DA7"/>
    <w:rsid w:val="4EF72371"/>
    <w:rsid w:val="4F080938"/>
    <w:rsid w:val="4F23380F"/>
    <w:rsid w:val="4F6D2C12"/>
    <w:rsid w:val="4F8671EB"/>
    <w:rsid w:val="4FC42B9C"/>
    <w:rsid w:val="4FFDF8EA"/>
    <w:rsid w:val="502F7CB2"/>
    <w:rsid w:val="50395E69"/>
    <w:rsid w:val="50405530"/>
    <w:rsid w:val="504A51D0"/>
    <w:rsid w:val="505D5984"/>
    <w:rsid w:val="50656923"/>
    <w:rsid w:val="507E45A3"/>
    <w:rsid w:val="50A85B1E"/>
    <w:rsid w:val="50D269C5"/>
    <w:rsid w:val="50E218CD"/>
    <w:rsid w:val="50E2229B"/>
    <w:rsid w:val="50E416AE"/>
    <w:rsid w:val="50FD03CF"/>
    <w:rsid w:val="51264E2A"/>
    <w:rsid w:val="51306250"/>
    <w:rsid w:val="51834048"/>
    <w:rsid w:val="5185475A"/>
    <w:rsid w:val="51C476B7"/>
    <w:rsid w:val="521660DD"/>
    <w:rsid w:val="52713018"/>
    <w:rsid w:val="527446E1"/>
    <w:rsid w:val="527D780C"/>
    <w:rsid w:val="52901180"/>
    <w:rsid w:val="52914E84"/>
    <w:rsid w:val="52A269F3"/>
    <w:rsid w:val="52C53825"/>
    <w:rsid w:val="52D61223"/>
    <w:rsid w:val="52FC2384"/>
    <w:rsid w:val="53236865"/>
    <w:rsid w:val="532D15C6"/>
    <w:rsid w:val="53587DB0"/>
    <w:rsid w:val="53E218E2"/>
    <w:rsid w:val="53E62E06"/>
    <w:rsid w:val="54162CE5"/>
    <w:rsid w:val="54A10784"/>
    <w:rsid w:val="54BA4278"/>
    <w:rsid w:val="54D9560F"/>
    <w:rsid w:val="54EE2BB1"/>
    <w:rsid w:val="54FE37D2"/>
    <w:rsid w:val="556E1428"/>
    <w:rsid w:val="55913D2E"/>
    <w:rsid w:val="561F7EC7"/>
    <w:rsid w:val="567A0E32"/>
    <w:rsid w:val="567E29F2"/>
    <w:rsid w:val="56C664D6"/>
    <w:rsid w:val="56E91651"/>
    <w:rsid w:val="57133B36"/>
    <w:rsid w:val="57275E8B"/>
    <w:rsid w:val="576B5141"/>
    <w:rsid w:val="577D11A8"/>
    <w:rsid w:val="577F4944"/>
    <w:rsid w:val="57FC5268"/>
    <w:rsid w:val="57FF014B"/>
    <w:rsid w:val="5805465B"/>
    <w:rsid w:val="580C0A90"/>
    <w:rsid w:val="581B2D31"/>
    <w:rsid w:val="585F717B"/>
    <w:rsid w:val="58624846"/>
    <w:rsid w:val="587C6CBB"/>
    <w:rsid w:val="58827EBD"/>
    <w:rsid w:val="588822CD"/>
    <w:rsid w:val="58EA3F91"/>
    <w:rsid w:val="592B3AA7"/>
    <w:rsid w:val="592B4E1C"/>
    <w:rsid w:val="595C16DD"/>
    <w:rsid w:val="59605E7A"/>
    <w:rsid w:val="59C54BA0"/>
    <w:rsid w:val="59CF5312"/>
    <w:rsid w:val="59DB4679"/>
    <w:rsid w:val="59FB3087"/>
    <w:rsid w:val="5A301D21"/>
    <w:rsid w:val="5A483872"/>
    <w:rsid w:val="5A9D674B"/>
    <w:rsid w:val="5AAF736F"/>
    <w:rsid w:val="5AB315AE"/>
    <w:rsid w:val="5AC719C8"/>
    <w:rsid w:val="5AED4702"/>
    <w:rsid w:val="5AF51653"/>
    <w:rsid w:val="5B084B15"/>
    <w:rsid w:val="5B0B0A89"/>
    <w:rsid w:val="5B0C6070"/>
    <w:rsid w:val="5B106F84"/>
    <w:rsid w:val="5B14567A"/>
    <w:rsid w:val="5B3B4A7F"/>
    <w:rsid w:val="5B3E137B"/>
    <w:rsid w:val="5C395057"/>
    <w:rsid w:val="5C590912"/>
    <w:rsid w:val="5C691CF7"/>
    <w:rsid w:val="5C755375"/>
    <w:rsid w:val="5CE4034A"/>
    <w:rsid w:val="5D7B58B9"/>
    <w:rsid w:val="5DA81F16"/>
    <w:rsid w:val="5DB00E68"/>
    <w:rsid w:val="5E031469"/>
    <w:rsid w:val="5E052C42"/>
    <w:rsid w:val="5E063F29"/>
    <w:rsid w:val="5E123ACF"/>
    <w:rsid w:val="5E3B217D"/>
    <w:rsid w:val="5E432205"/>
    <w:rsid w:val="5E552B93"/>
    <w:rsid w:val="5E98305E"/>
    <w:rsid w:val="5EBC2C81"/>
    <w:rsid w:val="5ED57DA5"/>
    <w:rsid w:val="5EF27411"/>
    <w:rsid w:val="5EFF26DF"/>
    <w:rsid w:val="5F1D5DBB"/>
    <w:rsid w:val="5F51216C"/>
    <w:rsid w:val="5F660E68"/>
    <w:rsid w:val="5F6A5C94"/>
    <w:rsid w:val="5FCC92A0"/>
    <w:rsid w:val="5FDF2282"/>
    <w:rsid w:val="5FE22B8C"/>
    <w:rsid w:val="5FF2478C"/>
    <w:rsid w:val="600052F6"/>
    <w:rsid w:val="60127C65"/>
    <w:rsid w:val="60292E0A"/>
    <w:rsid w:val="60484C86"/>
    <w:rsid w:val="60685552"/>
    <w:rsid w:val="607D180B"/>
    <w:rsid w:val="60A01935"/>
    <w:rsid w:val="60B634D7"/>
    <w:rsid w:val="60D26A25"/>
    <w:rsid w:val="60E10AF4"/>
    <w:rsid w:val="60ED308D"/>
    <w:rsid w:val="61071219"/>
    <w:rsid w:val="61162B1A"/>
    <w:rsid w:val="61350DC0"/>
    <w:rsid w:val="61A409D0"/>
    <w:rsid w:val="61B66AA7"/>
    <w:rsid w:val="61C133EE"/>
    <w:rsid w:val="61E52073"/>
    <w:rsid w:val="620F67EC"/>
    <w:rsid w:val="62583DA0"/>
    <w:rsid w:val="6261756B"/>
    <w:rsid w:val="62B75666"/>
    <w:rsid w:val="62C923A2"/>
    <w:rsid w:val="636F0FA0"/>
    <w:rsid w:val="638612AD"/>
    <w:rsid w:val="638B7CBC"/>
    <w:rsid w:val="63900AE3"/>
    <w:rsid w:val="63CD1CA6"/>
    <w:rsid w:val="63FE0E63"/>
    <w:rsid w:val="642A3FFC"/>
    <w:rsid w:val="644E7869"/>
    <w:rsid w:val="64563F43"/>
    <w:rsid w:val="646361E8"/>
    <w:rsid w:val="64D36651"/>
    <w:rsid w:val="64E545F8"/>
    <w:rsid w:val="64F14670"/>
    <w:rsid w:val="6553447F"/>
    <w:rsid w:val="655C19E2"/>
    <w:rsid w:val="65675411"/>
    <w:rsid w:val="65AA4DDA"/>
    <w:rsid w:val="65DF7832"/>
    <w:rsid w:val="65FB08D1"/>
    <w:rsid w:val="660B30BF"/>
    <w:rsid w:val="66496FE7"/>
    <w:rsid w:val="66990864"/>
    <w:rsid w:val="669B04BE"/>
    <w:rsid w:val="66EC4666"/>
    <w:rsid w:val="673737DD"/>
    <w:rsid w:val="67444305"/>
    <w:rsid w:val="677E203F"/>
    <w:rsid w:val="67AE45DE"/>
    <w:rsid w:val="67CC4425"/>
    <w:rsid w:val="67DE2B7B"/>
    <w:rsid w:val="67DF6F78"/>
    <w:rsid w:val="68271655"/>
    <w:rsid w:val="68793D78"/>
    <w:rsid w:val="68A10B3C"/>
    <w:rsid w:val="68DF0555"/>
    <w:rsid w:val="68ED77D1"/>
    <w:rsid w:val="6902048C"/>
    <w:rsid w:val="690561C3"/>
    <w:rsid w:val="693211D8"/>
    <w:rsid w:val="697F64CE"/>
    <w:rsid w:val="698C552D"/>
    <w:rsid w:val="6A161A41"/>
    <w:rsid w:val="6A187B25"/>
    <w:rsid w:val="6A205F5F"/>
    <w:rsid w:val="6A584189"/>
    <w:rsid w:val="6A872626"/>
    <w:rsid w:val="6A8B43A2"/>
    <w:rsid w:val="6ABD96B4"/>
    <w:rsid w:val="6AD50604"/>
    <w:rsid w:val="6B16161D"/>
    <w:rsid w:val="6B1634A2"/>
    <w:rsid w:val="6B1C76C4"/>
    <w:rsid w:val="6B4A5594"/>
    <w:rsid w:val="6B752DF7"/>
    <w:rsid w:val="6B7A3326"/>
    <w:rsid w:val="6B972343"/>
    <w:rsid w:val="6BE66E12"/>
    <w:rsid w:val="6C416833"/>
    <w:rsid w:val="6D186DFD"/>
    <w:rsid w:val="6D3FB40F"/>
    <w:rsid w:val="6D867E4C"/>
    <w:rsid w:val="6D993A53"/>
    <w:rsid w:val="6DE453A0"/>
    <w:rsid w:val="6DEC5FFF"/>
    <w:rsid w:val="6DF8669D"/>
    <w:rsid w:val="6E020A14"/>
    <w:rsid w:val="6E3E38A5"/>
    <w:rsid w:val="6E802EFA"/>
    <w:rsid w:val="6E980A6E"/>
    <w:rsid w:val="6EB253E3"/>
    <w:rsid w:val="6EE73006"/>
    <w:rsid w:val="6F1F5EE6"/>
    <w:rsid w:val="6F694D34"/>
    <w:rsid w:val="6F73079E"/>
    <w:rsid w:val="6F934242"/>
    <w:rsid w:val="6FBF49A6"/>
    <w:rsid w:val="6FDD2ED0"/>
    <w:rsid w:val="6FE76E02"/>
    <w:rsid w:val="6FFF0F2D"/>
    <w:rsid w:val="707269E0"/>
    <w:rsid w:val="70C23789"/>
    <w:rsid w:val="70F45649"/>
    <w:rsid w:val="711978BC"/>
    <w:rsid w:val="71212934"/>
    <w:rsid w:val="712D6953"/>
    <w:rsid w:val="71557BFE"/>
    <w:rsid w:val="716B3784"/>
    <w:rsid w:val="716D04FD"/>
    <w:rsid w:val="719D4641"/>
    <w:rsid w:val="71BC604D"/>
    <w:rsid w:val="72792653"/>
    <w:rsid w:val="72850EF0"/>
    <w:rsid w:val="72871275"/>
    <w:rsid w:val="729A2902"/>
    <w:rsid w:val="72FB33EB"/>
    <w:rsid w:val="732551F6"/>
    <w:rsid w:val="73407CA1"/>
    <w:rsid w:val="73434F06"/>
    <w:rsid w:val="73541316"/>
    <w:rsid w:val="7368A817"/>
    <w:rsid w:val="736B7714"/>
    <w:rsid w:val="739B3F3F"/>
    <w:rsid w:val="73A0263B"/>
    <w:rsid w:val="73D47918"/>
    <w:rsid w:val="73DE7426"/>
    <w:rsid w:val="740A456F"/>
    <w:rsid w:val="74691201"/>
    <w:rsid w:val="74D65853"/>
    <w:rsid w:val="74E555A1"/>
    <w:rsid w:val="754A70CB"/>
    <w:rsid w:val="75560B48"/>
    <w:rsid w:val="75A00AA3"/>
    <w:rsid w:val="75B30E07"/>
    <w:rsid w:val="75F02765"/>
    <w:rsid w:val="75FB1EC5"/>
    <w:rsid w:val="75FF1BD8"/>
    <w:rsid w:val="760F5705"/>
    <w:rsid w:val="765B2E6F"/>
    <w:rsid w:val="768F0B8C"/>
    <w:rsid w:val="76ED64A2"/>
    <w:rsid w:val="76FD6BA3"/>
    <w:rsid w:val="773055F0"/>
    <w:rsid w:val="77570174"/>
    <w:rsid w:val="775A37EC"/>
    <w:rsid w:val="775E1FD5"/>
    <w:rsid w:val="7777ECC6"/>
    <w:rsid w:val="777EF289"/>
    <w:rsid w:val="77803F3F"/>
    <w:rsid w:val="77B52DCF"/>
    <w:rsid w:val="77BF2136"/>
    <w:rsid w:val="77C45DB1"/>
    <w:rsid w:val="77C75CFD"/>
    <w:rsid w:val="77D34983"/>
    <w:rsid w:val="77F7484A"/>
    <w:rsid w:val="77FFAE17"/>
    <w:rsid w:val="78131820"/>
    <w:rsid w:val="78236F88"/>
    <w:rsid w:val="787A53A2"/>
    <w:rsid w:val="7895426B"/>
    <w:rsid w:val="78B6195E"/>
    <w:rsid w:val="78D3427D"/>
    <w:rsid w:val="78D5018F"/>
    <w:rsid w:val="79112055"/>
    <w:rsid w:val="79511549"/>
    <w:rsid w:val="799B7DF5"/>
    <w:rsid w:val="79B274C8"/>
    <w:rsid w:val="79D604AA"/>
    <w:rsid w:val="7A1D57EB"/>
    <w:rsid w:val="7A610F1E"/>
    <w:rsid w:val="7A6973CF"/>
    <w:rsid w:val="7A8A3360"/>
    <w:rsid w:val="7A8D4209"/>
    <w:rsid w:val="7AEF1D63"/>
    <w:rsid w:val="7AF12312"/>
    <w:rsid w:val="7B3F7FE0"/>
    <w:rsid w:val="7B57914F"/>
    <w:rsid w:val="7B7A5904"/>
    <w:rsid w:val="7BC61D56"/>
    <w:rsid w:val="7BF436D3"/>
    <w:rsid w:val="7BFF8B40"/>
    <w:rsid w:val="7C463AEF"/>
    <w:rsid w:val="7C543EB7"/>
    <w:rsid w:val="7C57471A"/>
    <w:rsid w:val="7CB90FFC"/>
    <w:rsid w:val="7CC90C7B"/>
    <w:rsid w:val="7D50500E"/>
    <w:rsid w:val="7D6B77AD"/>
    <w:rsid w:val="7D9B3F6F"/>
    <w:rsid w:val="7DD75271"/>
    <w:rsid w:val="7DEA5125"/>
    <w:rsid w:val="7DED40E5"/>
    <w:rsid w:val="7DFD3BE3"/>
    <w:rsid w:val="7DFFE3FB"/>
    <w:rsid w:val="7E403EAE"/>
    <w:rsid w:val="7E5534A4"/>
    <w:rsid w:val="7E7A24E7"/>
    <w:rsid w:val="7E7E86D1"/>
    <w:rsid w:val="7E7F3873"/>
    <w:rsid w:val="7E841342"/>
    <w:rsid w:val="7E8F1038"/>
    <w:rsid w:val="7EB64255"/>
    <w:rsid w:val="7F120AD4"/>
    <w:rsid w:val="7F2EB770"/>
    <w:rsid w:val="7F324C0C"/>
    <w:rsid w:val="7F3FE1CF"/>
    <w:rsid w:val="7F735AE9"/>
    <w:rsid w:val="7F73D5AC"/>
    <w:rsid w:val="7F9C5FD7"/>
    <w:rsid w:val="7FA33166"/>
    <w:rsid w:val="7FAE224B"/>
    <w:rsid w:val="7FB27CFF"/>
    <w:rsid w:val="7FBE7883"/>
    <w:rsid w:val="7FCF4834"/>
    <w:rsid w:val="7FDD4A41"/>
    <w:rsid w:val="7FDF6CF6"/>
    <w:rsid w:val="7FEA4357"/>
    <w:rsid w:val="7FED7806"/>
    <w:rsid w:val="7FEF3D51"/>
    <w:rsid w:val="7FF810F5"/>
    <w:rsid w:val="9AB52316"/>
    <w:rsid w:val="9DFF08B7"/>
    <w:rsid w:val="A7FB5ACE"/>
    <w:rsid w:val="AED7C184"/>
    <w:rsid w:val="AEF9C992"/>
    <w:rsid w:val="B76B5A81"/>
    <w:rsid w:val="B7FBDB5F"/>
    <w:rsid w:val="BBF777F3"/>
    <w:rsid w:val="BBFED584"/>
    <w:rsid w:val="BEFBEF42"/>
    <w:rsid w:val="BF69ECFE"/>
    <w:rsid w:val="BFFBD5FE"/>
    <w:rsid w:val="BFFD27D9"/>
    <w:rsid w:val="D77AE79A"/>
    <w:rsid w:val="D7CEFA29"/>
    <w:rsid w:val="D7F72D39"/>
    <w:rsid w:val="DBF9F004"/>
    <w:rsid w:val="DBFB976A"/>
    <w:rsid w:val="DBFBC919"/>
    <w:rsid w:val="DEF31FAD"/>
    <w:rsid w:val="DFB6137A"/>
    <w:rsid w:val="E3F95B36"/>
    <w:rsid w:val="EBEAFCEE"/>
    <w:rsid w:val="ECFBB4B8"/>
    <w:rsid w:val="EDBBE043"/>
    <w:rsid w:val="EEFF1258"/>
    <w:rsid w:val="EFBFEE64"/>
    <w:rsid w:val="EFCFDF4D"/>
    <w:rsid w:val="EFFF37D6"/>
    <w:rsid w:val="F7DF2D48"/>
    <w:rsid w:val="F7EF0B2F"/>
    <w:rsid w:val="F7FF9620"/>
    <w:rsid w:val="FABB8D0B"/>
    <w:rsid w:val="FADAD07B"/>
    <w:rsid w:val="FAFCBA7B"/>
    <w:rsid w:val="FB7CBA54"/>
    <w:rsid w:val="FBAF81A1"/>
    <w:rsid w:val="FBFFD73B"/>
    <w:rsid w:val="FE7FE4C8"/>
    <w:rsid w:val="FEFE5680"/>
    <w:rsid w:val="FF4FCD07"/>
    <w:rsid w:val="FFBEED8D"/>
    <w:rsid w:val="FFBFE52A"/>
    <w:rsid w:val="FFCF90F2"/>
    <w:rsid w:val="FFDD28B9"/>
    <w:rsid w:val="FFDF3D77"/>
    <w:rsid w:val="FFE6894B"/>
    <w:rsid w:val="FFEB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666666"/>
      <w:u w:val="none"/>
    </w:rPr>
  </w:style>
  <w:style w:type="character" w:styleId="12">
    <w:name w:val="Emphasis"/>
    <w:qFormat/>
    <w:uiPriority w:val="0"/>
  </w:style>
  <w:style w:type="character" w:styleId="13">
    <w:name w:val="Hyperlink"/>
    <w:qFormat/>
    <w:uiPriority w:val="99"/>
    <w:rPr>
      <w:color w:val="0000FF"/>
      <w:u w:val="single"/>
    </w:rPr>
  </w:style>
  <w:style w:type="paragraph" w:customStyle="1" w:styleId="1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5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2664</Words>
  <Characters>2699</Characters>
  <Lines>1</Lines>
  <Paragraphs>1</Paragraphs>
  <TotalTime>8</TotalTime>
  <ScaleCrop>false</ScaleCrop>
  <LinksUpToDate>false</LinksUpToDate>
  <CharactersWithSpaces>3011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2022-05-26T05:08:00Z</dcterms:created>
  <dc:creator>ma</dc:creator>
  <cp:lastModifiedBy>root</cp:lastModifiedBy>
  <cp:lastPrinted>2020-03-16T02:44:00Z</cp:lastPrinted>
  <dcterms:modified xsi:type="dcterms:W3CDTF">2024-09-02T11:23:59Z</dcterms:modified>
  <dc:title>工业和信息化部办公厅关于开展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2FEB881B68C44D65AAC6E0DA37AB97F0_12</vt:lpwstr>
  </property>
</Properties>
</file>